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33E9E" w14:textId="77777777" w:rsidR="00886163" w:rsidRPr="00513B1D" w:rsidRDefault="00886163" w:rsidP="00C94200">
      <w:pPr>
        <w:jc w:val="center"/>
        <w:rPr>
          <w:rFonts w:asciiTheme="majorEastAsia" w:eastAsiaTheme="majorEastAsia" w:hAnsiTheme="majorEastAsia"/>
          <w:b/>
          <w:sz w:val="28"/>
          <w:szCs w:val="24"/>
        </w:rPr>
      </w:pPr>
      <w:r w:rsidRPr="00513B1D">
        <w:rPr>
          <w:rFonts w:asciiTheme="majorEastAsia" w:eastAsiaTheme="majorEastAsia" w:hAnsiTheme="majorEastAsia" w:hint="eastAsia"/>
          <w:b/>
          <w:sz w:val="28"/>
          <w:szCs w:val="24"/>
        </w:rPr>
        <w:t>受託研究契約書</w:t>
      </w:r>
    </w:p>
    <w:p w14:paraId="35A63639" w14:textId="77777777" w:rsidR="00195908" w:rsidRPr="00513B1D" w:rsidRDefault="00195908" w:rsidP="00C94200">
      <w:pPr>
        <w:jc w:val="center"/>
        <w:rPr>
          <w:rFonts w:asciiTheme="majorEastAsia" w:eastAsiaTheme="majorEastAsia" w:hAnsiTheme="majorEastAsia"/>
          <w:sz w:val="24"/>
          <w:szCs w:val="24"/>
        </w:rPr>
      </w:pPr>
    </w:p>
    <w:p w14:paraId="447B083E" w14:textId="77777777" w:rsidR="00886163" w:rsidRPr="00513B1D" w:rsidRDefault="00C2734C" w:rsidP="00C2734C">
      <w:pPr>
        <w:ind w:firstLineChars="100" w:firstLine="210"/>
        <w:jc w:val="left"/>
        <w:rPr>
          <w:rFonts w:asciiTheme="majorEastAsia" w:eastAsiaTheme="majorEastAsia" w:hAnsiTheme="majorEastAsia"/>
        </w:rPr>
      </w:pPr>
      <w:r>
        <w:rPr>
          <w:rFonts w:asciiTheme="majorEastAsia" w:eastAsiaTheme="majorEastAsia" w:hAnsiTheme="majorEastAsia" w:hint="eastAsia"/>
        </w:rPr>
        <w:t>受託者　国立大学法人</w:t>
      </w:r>
      <w:r w:rsidR="00886163" w:rsidRPr="00513B1D">
        <w:rPr>
          <w:rFonts w:asciiTheme="majorEastAsia" w:eastAsiaTheme="majorEastAsia" w:hAnsiTheme="majorEastAsia" w:hint="eastAsia"/>
        </w:rPr>
        <w:t>山口大学（以下「甲」という。）と委託者　●●●（以下「乙」という。）は、治験薬　●●●の</w:t>
      </w:r>
      <w:r w:rsidR="00C77E17" w:rsidRPr="00C77E17">
        <w:rPr>
          <w:rFonts w:asciiTheme="majorEastAsia" w:eastAsiaTheme="majorEastAsia" w:hAnsiTheme="majorEastAsia" w:hint="eastAsia"/>
        </w:rPr>
        <w:t>治験</w:t>
      </w:r>
      <w:r w:rsidR="00886163" w:rsidRPr="00513B1D">
        <w:rPr>
          <w:rFonts w:asciiTheme="majorEastAsia" w:eastAsiaTheme="majorEastAsia" w:hAnsiTheme="majorEastAsia" w:hint="eastAsia"/>
        </w:rPr>
        <w:t>（以下「治験」という。）において次の条項によって受託研究契約を締結するものとする。</w:t>
      </w:r>
    </w:p>
    <w:p w14:paraId="3EF7FCB4"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4AA6587C"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spacing w:val="52"/>
          <w:kern w:val="0"/>
          <w:fitText w:val="840" w:id="441255680"/>
        </w:rPr>
        <w:t>第１</w:t>
      </w:r>
      <w:r w:rsidRPr="00513B1D">
        <w:rPr>
          <w:rFonts w:asciiTheme="majorEastAsia" w:eastAsiaTheme="majorEastAsia" w:hAnsiTheme="majorEastAsia" w:hint="eastAsia"/>
          <w:spacing w:val="1"/>
          <w:kern w:val="0"/>
          <w:fitText w:val="840" w:id="441255680"/>
        </w:rPr>
        <w:t>条</w:t>
      </w: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甲は、次の治験を乙の委託により実施するものとする。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6A9D77BE"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（１）治験標題名</w:t>
      </w:r>
      <w:r w:rsidRPr="00513B1D">
        <w:rPr>
          <w:rFonts w:asciiTheme="majorEastAsia" w:eastAsiaTheme="majorEastAsia" w:hAnsiTheme="majorEastAsia"/>
        </w:rPr>
        <w:tab/>
      </w:r>
      <w:r w:rsidRPr="00513B1D">
        <w:rPr>
          <w:rFonts w:asciiTheme="majorEastAsia" w:eastAsiaTheme="majorEastAsia" w:hAnsiTheme="majorEastAsia"/>
        </w:rPr>
        <w:tab/>
      </w:r>
    </w:p>
    <w:p w14:paraId="3607A70A" w14:textId="77777777" w:rsidR="00886163" w:rsidRPr="00513B1D" w:rsidRDefault="00AF1B27" w:rsidP="00C94200">
      <w:pPr>
        <w:ind w:leftChars="500" w:left="1050"/>
        <w:jc w:val="left"/>
        <w:rPr>
          <w:rFonts w:asciiTheme="majorEastAsia" w:eastAsiaTheme="majorEastAsia" w:hAnsiTheme="majorEastAsia"/>
        </w:rPr>
      </w:pPr>
      <w:r w:rsidRPr="00513B1D">
        <w:rPr>
          <w:rFonts w:asciiTheme="majorEastAsia" w:eastAsiaTheme="majorEastAsia" w:hAnsiTheme="majorEastAsia" w:hint="eastAsia"/>
        </w:rPr>
        <w:t>●●●</w:t>
      </w:r>
    </w:p>
    <w:p w14:paraId="5E9FFD81" w14:textId="77777777" w:rsidR="00886163" w:rsidRPr="00513B1D" w:rsidRDefault="00886163" w:rsidP="00C94200">
      <w:pPr>
        <w:ind w:leftChars="500" w:left="1050"/>
        <w:jc w:val="left"/>
        <w:rPr>
          <w:rFonts w:asciiTheme="majorEastAsia" w:eastAsiaTheme="majorEastAsia" w:hAnsiTheme="majorEastAsia"/>
        </w:rPr>
      </w:pPr>
    </w:p>
    <w:p w14:paraId="3ACD13A8" w14:textId="77777777" w:rsidR="00886163" w:rsidRPr="00513B1D" w:rsidRDefault="00886163" w:rsidP="00C94200">
      <w:pPr>
        <w:ind w:firstLineChars="500" w:firstLine="1050"/>
        <w:jc w:val="left"/>
        <w:rPr>
          <w:rFonts w:asciiTheme="majorEastAsia" w:eastAsiaTheme="majorEastAsia" w:hAnsiTheme="majorEastAsia"/>
        </w:rPr>
      </w:pPr>
      <w:r w:rsidRPr="00513B1D">
        <w:rPr>
          <w:rFonts w:asciiTheme="majorEastAsia" w:eastAsiaTheme="majorEastAsia" w:hAnsiTheme="majorEastAsia" w:hint="eastAsia"/>
        </w:rPr>
        <w:t xml:space="preserve">治験実施計画書番号　　●●●　　　　　</w:t>
      </w:r>
      <w:r w:rsidRPr="00513B1D">
        <w:rPr>
          <w:rFonts w:asciiTheme="majorEastAsia" w:eastAsiaTheme="majorEastAsia" w:hAnsiTheme="majorEastAsia"/>
        </w:rPr>
        <w:tab/>
      </w:r>
    </w:p>
    <w:p w14:paraId="6877ED0B"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hint="eastAsia"/>
        </w:rPr>
        <w:t xml:space="preserve">　治験管理番号　　●●●　</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5BCDB71B"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（２）治験の内容（対象・投与期間等）</w:t>
      </w:r>
      <w:r w:rsidRPr="00513B1D">
        <w:rPr>
          <w:rFonts w:asciiTheme="majorEastAsia" w:eastAsiaTheme="majorEastAsia" w:hAnsiTheme="majorEastAsia"/>
        </w:rPr>
        <w:tab/>
      </w:r>
      <w:r w:rsidRPr="00513B1D">
        <w:rPr>
          <w:rFonts w:asciiTheme="majorEastAsia" w:eastAsiaTheme="majorEastAsia" w:hAnsiTheme="majorEastAsia"/>
        </w:rPr>
        <w:tab/>
      </w:r>
    </w:p>
    <w:p w14:paraId="7DF6672A" w14:textId="77777777" w:rsidR="00886163" w:rsidRPr="00513B1D" w:rsidRDefault="00AF1B27" w:rsidP="00C94200">
      <w:pPr>
        <w:ind w:leftChars="500" w:left="1050"/>
        <w:jc w:val="left"/>
        <w:rPr>
          <w:rFonts w:asciiTheme="majorEastAsia" w:eastAsiaTheme="majorEastAsia" w:hAnsiTheme="majorEastAsia"/>
        </w:rPr>
      </w:pPr>
      <w:r w:rsidRPr="00513B1D">
        <w:rPr>
          <w:rFonts w:asciiTheme="majorEastAsia" w:eastAsiaTheme="majorEastAsia" w:hAnsiTheme="majorEastAsia" w:hint="eastAsia"/>
        </w:rPr>
        <w:t>●●●</w:t>
      </w:r>
    </w:p>
    <w:p w14:paraId="70E0A6B9" w14:textId="77777777" w:rsidR="00886163" w:rsidRPr="00513B1D" w:rsidRDefault="00886163" w:rsidP="00C94200">
      <w:pPr>
        <w:ind w:leftChars="500" w:left="1050"/>
        <w:jc w:val="left"/>
        <w:rPr>
          <w:rFonts w:asciiTheme="majorEastAsia" w:eastAsiaTheme="majorEastAsia" w:hAnsiTheme="majorEastAsia"/>
        </w:rPr>
      </w:pPr>
    </w:p>
    <w:p w14:paraId="7568F9C5"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（３）目標とする被験者数　　　　　●症例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5742F06D"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（４）治験実施期間　　　　契約締結日から●●●までとする。</w:t>
      </w:r>
      <w:r w:rsidRPr="00513B1D">
        <w:rPr>
          <w:rFonts w:asciiTheme="majorEastAsia" w:eastAsiaTheme="majorEastAsia" w:hAnsiTheme="majorEastAsia"/>
        </w:rPr>
        <w:tab/>
      </w:r>
    </w:p>
    <w:p w14:paraId="3E0E7B29"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（５）治験実施医療機関　　宇部市南小串一丁目１番１号　国立大学法人山口大学医学部附属病院</w:t>
      </w:r>
    </w:p>
    <w:p w14:paraId="4C97AD82"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 xml:space="preserve">（６）治験実施医療機関の長　　国立大学法人山口大学医学部附属病院長　</w:t>
      </w:r>
      <w:r w:rsidR="006A6F7B" w:rsidRPr="00513B1D">
        <w:rPr>
          <w:rFonts w:asciiTheme="majorEastAsia" w:eastAsiaTheme="majorEastAsia" w:hAnsiTheme="majorEastAsia" w:hint="eastAsia"/>
        </w:rPr>
        <w:t>杉野　法広</w:t>
      </w:r>
      <w:r w:rsidRPr="00513B1D">
        <w:rPr>
          <w:rFonts w:asciiTheme="majorEastAsia" w:eastAsiaTheme="majorEastAsia" w:hAnsiTheme="majorEastAsia"/>
        </w:rPr>
        <w:tab/>
      </w:r>
    </w:p>
    <w:p w14:paraId="71E8375B"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（７）治験責任医師の氏名及び所属・職名　●●●</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74A083CF" w14:textId="77777777" w:rsidR="00886163" w:rsidRPr="00513B1D" w:rsidRDefault="00886163" w:rsidP="00807C58">
      <w:pPr>
        <w:ind w:firstLineChars="200" w:firstLine="420"/>
        <w:jc w:val="left"/>
        <w:rPr>
          <w:rFonts w:asciiTheme="majorEastAsia" w:eastAsiaTheme="majorEastAsia" w:hAnsiTheme="majorEastAsia"/>
          <w:sz w:val="18"/>
          <w:szCs w:val="18"/>
        </w:rPr>
      </w:pPr>
      <w:r w:rsidRPr="00513B1D">
        <w:rPr>
          <w:rFonts w:asciiTheme="majorEastAsia" w:eastAsiaTheme="majorEastAsia" w:hAnsiTheme="majorEastAsia" w:hint="eastAsia"/>
        </w:rPr>
        <w:t>（８）治験分担医師</w:t>
      </w:r>
      <w:r w:rsidR="00164D53" w:rsidRPr="00513B1D">
        <w:rPr>
          <w:rFonts w:asciiTheme="majorEastAsia" w:eastAsiaTheme="majorEastAsia" w:hAnsiTheme="majorEastAsia" w:hint="eastAsia"/>
        </w:rPr>
        <w:t xml:space="preserve">　</w:t>
      </w:r>
      <w:r w:rsidR="00164D53" w:rsidRPr="00513B1D">
        <w:rPr>
          <w:rFonts w:asciiTheme="majorEastAsia" w:eastAsiaTheme="majorEastAsia" w:hAnsiTheme="majorEastAsia" w:hint="eastAsia"/>
          <w:sz w:val="18"/>
          <w:szCs w:val="18"/>
        </w:rPr>
        <w:t>別に示す、病院長が了承した「治験分担医師・治験協力者リスト」のとおりとする。</w:t>
      </w:r>
    </w:p>
    <w:p w14:paraId="4CED8FD0"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（９）提供物品（品名、規格、数量）　●●●　　●症例分</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50B302E4" w14:textId="77777777" w:rsidR="00886163" w:rsidRPr="00513B1D" w:rsidRDefault="00886163" w:rsidP="0067697D">
      <w:pPr>
        <w:ind w:left="942" w:hangingChars="300" w:hanging="942"/>
        <w:jc w:val="left"/>
        <w:rPr>
          <w:rFonts w:asciiTheme="majorEastAsia" w:eastAsiaTheme="majorEastAsia" w:hAnsiTheme="majorEastAsia"/>
        </w:rPr>
      </w:pPr>
      <w:r w:rsidRPr="00513B1D">
        <w:rPr>
          <w:rFonts w:asciiTheme="majorEastAsia" w:eastAsiaTheme="majorEastAsia" w:hAnsiTheme="majorEastAsia" w:hint="eastAsia"/>
          <w:spacing w:val="52"/>
          <w:kern w:val="0"/>
          <w:fitText w:val="840" w:id="441255681"/>
        </w:rPr>
        <w:t>第２</w:t>
      </w:r>
      <w:r w:rsidRPr="00513B1D">
        <w:rPr>
          <w:rFonts w:asciiTheme="majorEastAsia" w:eastAsiaTheme="majorEastAsia" w:hAnsiTheme="majorEastAsia" w:hint="eastAsia"/>
          <w:spacing w:val="1"/>
          <w:kern w:val="0"/>
          <w:fitText w:val="840" w:id="441255681"/>
        </w:rPr>
        <w:t>条</w:t>
      </w:r>
      <w:r w:rsidRPr="00513B1D">
        <w:rPr>
          <w:rFonts w:asciiTheme="majorEastAsia" w:eastAsiaTheme="majorEastAsia" w:hAnsiTheme="majorEastAsia" w:hint="eastAsia"/>
        </w:rPr>
        <w:t xml:space="preserve">　　甲及び乙は前条の治験の</w:t>
      </w:r>
      <w:r w:rsidR="00CE12CA" w:rsidRPr="00513B1D">
        <w:rPr>
          <w:rFonts w:asciiTheme="majorEastAsia" w:eastAsiaTheme="majorEastAsia" w:hAnsiTheme="majorEastAsia" w:hint="eastAsia"/>
        </w:rPr>
        <w:t>実施に際しては、ヘルシンキ宣言に基づく倫理的原則に則り、「医薬</w:t>
      </w:r>
      <w:r w:rsidRPr="00513B1D">
        <w:rPr>
          <w:rFonts w:asciiTheme="majorEastAsia" w:eastAsiaTheme="majorEastAsia" w:hAnsiTheme="majorEastAsia" w:hint="eastAsia"/>
        </w:rPr>
        <w:t>品の臨床試験の実施の基準に関する省令」（平成９年３月２７日厚生省令第２８号）及びその他関係通知（以下「ＧＣＰ」という。）並びに治験実施計画書を遵守して、本治験を実施するものとする。また、甲は本治験を実施する際に、あらかじめ被験者（同意の能力を欠く等により被験者本人の同意を得ることが困難な場合は、代諾者）に治験の内容等を十分説明し、治験への参加について、自由意思による同意を文書で得るもの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7E82C6FB"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spacing w:val="52"/>
          <w:kern w:val="0"/>
          <w:fitText w:val="840" w:id="441255682"/>
        </w:rPr>
        <w:t>第３</w:t>
      </w:r>
      <w:r w:rsidRPr="00513B1D">
        <w:rPr>
          <w:rFonts w:asciiTheme="majorEastAsia" w:eastAsiaTheme="majorEastAsia" w:hAnsiTheme="majorEastAsia" w:hint="eastAsia"/>
          <w:spacing w:val="1"/>
          <w:kern w:val="0"/>
          <w:fitText w:val="840" w:id="441255682"/>
        </w:rPr>
        <w:t>条</w:t>
      </w: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第１条の治験に要する経費は、次の各号に掲げる額</w:t>
      </w:r>
      <w:r w:rsidR="0062593C">
        <w:rPr>
          <w:rFonts w:asciiTheme="majorEastAsia" w:eastAsiaTheme="majorEastAsia" w:hAnsiTheme="majorEastAsia" w:hint="eastAsia"/>
        </w:rPr>
        <w:t>（税別）</w:t>
      </w:r>
      <w:r w:rsidRPr="00513B1D">
        <w:rPr>
          <w:rFonts w:asciiTheme="majorEastAsia" w:eastAsiaTheme="majorEastAsia" w:hAnsiTheme="majorEastAsia" w:hint="eastAsia"/>
        </w:rPr>
        <w:t>とする。</w:t>
      </w:r>
      <w:r w:rsidR="0082454E">
        <w:rPr>
          <w:rFonts w:asciiTheme="majorEastAsia" w:eastAsiaTheme="majorEastAsia" w:hAnsiTheme="majorEastAsia"/>
        </w:rPr>
        <w:tab/>
      </w:r>
      <w:r w:rsidR="0082454E">
        <w:rPr>
          <w:rFonts w:asciiTheme="majorEastAsia" w:eastAsiaTheme="majorEastAsia" w:hAnsiTheme="majorEastAsia"/>
        </w:rPr>
        <w:tab/>
      </w:r>
    </w:p>
    <w:p w14:paraId="7A18896F"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（１）</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治験に要する経費のうち、第１条の研究に要する経費（以下「研究費」という。）</w:t>
      </w:r>
      <w:r w:rsidR="00C94200" w:rsidRPr="00513B1D">
        <w:rPr>
          <w:rFonts w:asciiTheme="majorEastAsia" w:eastAsiaTheme="majorEastAsia" w:hAnsiTheme="majorEastAsia"/>
        </w:rPr>
        <w:tab/>
      </w:r>
    </w:p>
    <w:p w14:paraId="1A5D6A14" w14:textId="77777777" w:rsidR="006E50F4" w:rsidRPr="00513B1D" w:rsidRDefault="00886163" w:rsidP="006E50F4">
      <w:pPr>
        <w:jc w:val="left"/>
        <w:rPr>
          <w:rFonts w:asciiTheme="majorEastAsia" w:eastAsiaTheme="majorEastAsia" w:hAnsiTheme="majorEastAsia"/>
          <w:u w:val="single"/>
        </w:rPr>
      </w:pP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①</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研究費のうち、審査及び運営等に</w:t>
      </w:r>
      <w:r w:rsidR="00941753" w:rsidRPr="00513B1D">
        <w:rPr>
          <w:rFonts w:asciiTheme="majorEastAsia" w:eastAsiaTheme="majorEastAsia" w:hAnsiTheme="majorEastAsia" w:hint="eastAsia"/>
        </w:rPr>
        <w:t>かかる</w:t>
      </w:r>
      <w:r w:rsidRPr="00513B1D">
        <w:rPr>
          <w:rFonts w:asciiTheme="majorEastAsia" w:eastAsiaTheme="majorEastAsia" w:hAnsiTheme="majorEastAsia" w:hint="eastAsia"/>
        </w:rPr>
        <w:t>経費</w:t>
      </w:r>
      <w:r w:rsidR="00941753" w:rsidRPr="00513B1D">
        <w:rPr>
          <w:rFonts w:asciiTheme="majorEastAsia" w:eastAsiaTheme="majorEastAsia" w:hAnsiTheme="majorEastAsia" w:hint="eastAsia"/>
        </w:rPr>
        <w:t>（年度あたり単価）</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6E50F4" w:rsidRPr="00513B1D">
        <w:rPr>
          <w:rFonts w:asciiTheme="majorEastAsia" w:eastAsiaTheme="majorEastAsia" w:hAnsiTheme="majorEastAsia" w:hint="eastAsia"/>
        </w:rPr>
        <w:t xml:space="preserve">　　　　　初年度（契約締結時）　　</w:t>
      </w:r>
      <w:r w:rsidR="006E50F4" w:rsidRPr="00513B1D">
        <w:rPr>
          <w:rFonts w:asciiTheme="majorEastAsia" w:eastAsiaTheme="majorEastAsia" w:hAnsiTheme="majorEastAsia" w:hint="eastAsia"/>
          <w:u w:val="single"/>
        </w:rPr>
        <w:t xml:space="preserve">　　　●●●円</w:t>
      </w:r>
    </w:p>
    <w:p w14:paraId="0CBB3365" w14:textId="77777777" w:rsidR="006E50F4" w:rsidRPr="00513B1D" w:rsidRDefault="006E50F4" w:rsidP="006E50F4">
      <w:pPr>
        <w:jc w:val="left"/>
        <w:rPr>
          <w:rFonts w:asciiTheme="majorEastAsia" w:eastAsiaTheme="majorEastAsia" w:hAnsiTheme="majorEastAsia"/>
          <w:u w:val="single"/>
        </w:rPr>
      </w:pPr>
      <w:r w:rsidRPr="00513B1D">
        <w:rPr>
          <w:rFonts w:asciiTheme="majorEastAsia" w:eastAsiaTheme="majorEastAsia" w:hAnsiTheme="majorEastAsia" w:hint="eastAsia"/>
        </w:rPr>
        <w:t xml:space="preserve">　　　　　　　　　二年度目以降　　　　　　</w:t>
      </w:r>
      <w:r w:rsidRPr="00513B1D">
        <w:rPr>
          <w:rFonts w:asciiTheme="majorEastAsia" w:eastAsiaTheme="majorEastAsia" w:hAnsiTheme="majorEastAsia" w:hint="eastAsia"/>
          <w:u w:val="single"/>
        </w:rPr>
        <w:t xml:space="preserve">　　　●●●円</w:t>
      </w:r>
    </w:p>
    <w:p w14:paraId="04AF7107" w14:textId="77777777" w:rsidR="006E50F4" w:rsidRPr="00513B1D" w:rsidRDefault="00886163" w:rsidP="00C214BE">
      <w:pPr>
        <w:ind w:firstLineChars="400" w:firstLine="840"/>
        <w:jc w:val="left"/>
        <w:rPr>
          <w:rFonts w:asciiTheme="majorEastAsia" w:eastAsiaTheme="majorEastAsia" w:hAnsiTheme="majorEastAsia"/>
        </w:rPr>
      </w:pPr>
      <w:r w:rsidRPr="00513B1D">
        <w:rPr>
          <w:rFonts w:asciiTheme="majorEastAsia" w:eastAsiaTheme="majorEastAsia" w:hAnsiTheme="majorEastAsia" w:hint="eastAsia"/>
        </w:rPr>
        <w:t xml:space="preserve">　②</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研究費のうち、症例実施にかかる経費（１症例</w:t>
      </w:r>
      <w:r w:rsidR="00941753" w:rsidRPr="00513B1D">
        <w:rPr>
          <w:rFonts w:asciiTheme="majorEastAsia" w:eastAsiaTheme="majorEastAsia" w:hAnsiTheme="majorEastAsia" w:hint="eastAsia"/>
        </w:rPr>
        <w:t>あ</w:t>
      </w:r>
      <w:r w:rsidRPr="00513B1D">
        <w:rPr>
          <w:rFonts w:asciiTheme="majorEastAsia" w:eastAsiaTheme="majorEastAsia" w:hAnsiTheme="majorEastAsia" w:hint="eastAsia"/>
        </w:rPr>
        <w:t>たり単価）</w:t>
      </w:r>
    </w:p>
    <w:p w14:paraId="598FCA05" w14:textId="77777777" w:rsidR="006E50F4" w:rsidRPr="00513B1D" w:rsidRDefault="006E50F4" w:rsidP="006E50F4">
      <w:pPr>
        <w:ind w:firstLineChars="1100" w:firstLine="2310"/>
        <w:jc w:val="left"/>
        <w:rPr>
          <w:rFonts w:asciiTheme="majorEastAsia" w:eastAsiaTheme="majorEastAsia" w:hAnsiTheme="majorEastAsia"/>
          <w:u w:val="single"/>
        </w:rPr>
      </w:pPr>
      <w:r w:rsidRPr="00513B1D">
        <w:rPr>
          <w:rFonts w:asciiTheme="majorEastAsia" w:eastAsiaTheme="majorEastAsia" w:hAnsiTheme="majorEastAsia" w:hint="eastAsia"/>
        </w:rPr>
        <w:t xml:space="preserve">　</w:t>
      </w:r>
      <w:r w:rsidRPr="00513B1D">
        <w:rPr>
          <w:rFonts w:asciiTheme="majorEastAsia" w:eastAsiaTheme="majorEastAsia" w:hAnsiTheme="majorEastAsia"/>
        </w:rPr>
        <w:tab/>
      </w:r>
      <w:r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u w:val="single"/>
        </w:rPr>
        <w:t xml:space="preserve">　　　●●●円</w:t>
      </w:r>
    </w:p>
    <w:p w14:paraId="7C460FA8" w14:textId="77777777" w:rsidR="000C2F43" w:rsidRPr="00513B1D" w:rsidRDefault="00013C62" w:rsidP="00513B1D">
      <w:pPr>
        <w:jc w:val="left"/>
        <w:rPr>
          <w:rFonts w:asciiTheme="majorEastAsia" w:eastAsiaTheme="majorEastAsia" w:hAnsiTheme="majorEastAsia"/>
        </w:rPr>
      </w:pPr>
      <w:r w:rsidRPr="00513B1D">
        <w:rPr>
          <w:rFonts w:asciiTheme="majorEastAsia" w:eastAsiaTheme="majorEastAsia" w:hAnsiTheme="majorEastAsia" w:hint="eastAsia"/>
        </w:rPr>
        <w:t xml:space="preserve">　　　　　③</w:t>
      </w:r>
      <w:r w:rsidR="00661DB4" w:rsidRPr="00513B1D">
        <w:rPr>
          <w:rFonts w:asciiTheme="majorEastAsia" w:eastAsiaTheme="majorEastAsia" w:hAnsiTheme="majorEastAsia" w:hint="eastAsia"/>
        </w:rPr>
        <w:t>－１</w:t>
      </w:r>
      <w:r w:rsidRPr="00513B1D">
        <w:rPr>
          <w:rFonts w:asciiTheme="majorEastAsia" w:eastAsiaTheme="majorEastAsia" w:hAnsiTheme="majorEastAsia" w:hint="eastAsia"/>
        </w:rPr>
        <w:t xml:space="preserve">　</w:t>
      </w:r>
      <w:r w:rsidR="000C2F43" w:rsidRPr="00513B1D">
        <w:rPr>
          <w:rFonts w:asciiTheme="majorEastAsia" w:eastAsiaTheme="majorEastAsia" w:hAnsiTheme="majorEastAsia" w:hint="eastAsia"/>
        </w:rPr>
        <w:t>脱落症例に係る</w:t>
      </w:r>
      <w:r w:rsidRPr="00513B1D">
        <w:rPr>
          <w:rFonts w:asciiTheme="majorEastAsia" w:eastAsiaTheme="majorEastAsia" w:hAnsiTheme="majorEastAsia" w:hint="eastAsia"/>
        </w:rPr>
        <w:t>経費</w:t>
      </w:r>
      <w:r w:rsidR="000C2F43" w:rsidRPr="00513B1D">
        <w:rPr>
          <w:rFonts w:asciiTheme="majorEastAsia" w:eastAsiaTheme="majorEastAsia" w:hAnsiTheme="majorEastAsia" w:hint="eastAsia"/>
        </w:rPr>
        <w:t>（同意取得後に、選択基準不合致等で治験薬の投与に至らなかっ</w:t>
      </w:r>
    </w:p>
    <w:p w14:paraId="26D3AB2D" w14:textId="77777777" w:rsidR="00013C62" w:rsidRPr="00513B1D" w:rsidRDefault="00C2734C" w:rsidP="00C2734C">
      <w:pPr>
        <w:ind w:firstLineChars="900" w:firstLine="1890"/>
        <w:jc w:val="left"/>
        <w:rPr>
          <w:rFonts w:asciiTheme="majorEastAsia" w:eastAsiaTheme="majorEastAsia" w:hAnsiTheme="majorEastAsia"/>
        </w:rPr>
      </w:pPr>
      <w:r w:rsidRPr="00513B1D">
        <w:rPr>
          <w:rFonts w:asciiTheme="majorEastAsia" w:eastAsiaTheme="majorEastAsia" w:hAnsiTheme="majorEastAsia" w:hint="eastAsia"/>
        </w:rPr>
        <w:t>た</w:t>
      </w:r>
      <w:r w:rsidR="000C2F43" w:rsidRPr="00513B1D">
        <w:rPr>
          <w:rFonts w:asciiTheme="majorEastAsia" w:eastAsiaTheme="majorEastAsia" w:hAnsiTheme="majorEastAsia" w:hint="eastAsia"/>
        </w:rPr>
        <w:t>症例実施に係る経費：１症例あたり単価）</w:t>
      </w:r>
    </w:p>
    <w:p w14:paraId="215A9CAA" w14:textId="77777777" w:rsidR="000C2F43" w:rsidRPr="00513B1D" w:rsidRDefault="00013C62" w:rsidP="00513B1D">
      <w:pPr>
        <w:jc w:val="left"/>
        <w:rPr>
          <w:rFonts w:asciiTheme="majorEastAsia" w:eastAsiaTheme="majorEastAsia" w:hAnsiTheme="majorEastAsia"/>
          <w:u w:val="single"/>
        </w:rPr>
      </w:pPr>
      <w:r w:rsidRPr="00513B1D">
        <w:rPr>
          <w:rFonts w:asciiTheme="majorEastAsia" w:eastAsiaTheme="majorEastAsia" w:hAnsiTheme="majorEastAsia" w:hint="eastAsia"/>
        </w:rPr>
        <w:t xml:space="preserve">　　　　　　　　　</w:t>
      </w:r>
      <w:r w:rsidR="000C2F43" w:rsidRPr="00513B1D">
        <w:rPr>
          <w:rFonts w:asciiTheme="majorEastAsia" w:eastAsiaTheme="majorEastAsia" w:hAnsiTheme="majorEastAsia" w:hint="eastAsia"/>
        </w:rPr>
        <w:t xml:space="preserve">　　　　　　　　　　　　</w:t>
      </w:r>
      <w:r w:rsidR="000C2F43" w:rsidRPr="00513B1D">
        <w:rPr>
          <w:rFonts w:asciiTheme="majorEastAsia" w:eastAsiaTheme="majorEastAsia" w:hAnsiTheme="majorEastAsia" w:hint="eastAsia"/>
          <w:u w:val="single"/>
        </w:rPr>
        <w:t xml:space="preserve">　　　●●●円</w:t>
      </w:r>
    </w:p>
    <w:p w14:paraId="2C38EBE4" w14:textId="77777777" w:rsidR="00C2734C" w:rsidRDefault="00C2734C" w:rsidP="00C2734C">
      <w:pPr>
        <w:jc w:val="left"/>
        <w:rPr>
          <w:rFonts w:asciiTheme="majorEastAsia" w:eastAsiaTheme="majorEastAsia" w:hAnsiTheme="majorEastAsia"/>
        </w:rPr>
      </w:pPr>
      <w:r w:rsidRPr="00513B1D">
        <w:rPr>
          <w:rFonts w:asciiTheme="majorEastAsia" w:eastAsiaTheme="majorEastAsia" w:hAnsiTheme="majorEastAsia" w:hint="eastAsia"/>
        </w:rPr>
        <w:lastRenderedPageBreak/>
        <w:t xml:space="preserve">　　　　　③－</w:t>
      </w:r>
      <w:r>
        <w:rPr>
          <w:rFonts w:asciiTheme="majorEastAsia" w:eastAsiaTheme="majorEastAsia" w:hAnsiTheme="majorEastAsia" w:hint="eastAsia"/>
        </w:rPr>
        <w:t>２</w:t>
      </w:r>
      <w:r w:rsidRPr="00513B1D">
        <w:rPr>
          <w:rFonts w:asciiTheme="majorEastAsia" w:eastAsiaTheme="majorEastAsia" w:hAnsiTheme="majorEastAsia" w:hint="eastAsia"/>
        </w:rPr>
        <w:t xml:space="preserve">　脱落症例に係る経費（</w:t>
      </w:r>
      <w:r w:rsidRPr="00C2734C">
        <w:rPr>
          <w:rFonts w:asciiTheme="majorEastAsia" w:eastAsiaTheme="majorEastAsia" w:hAnsiTheme="majorEastAsia" w:hint="eastAsia"/>
        </w:rPr>
        <w:t>同意取得後に、選択基準不合致等で治験薬の投与に至らなかっ</w:t>
      </w:r>
    </w:p>
    <w:p w14:paraId="1EBE6445" w14:textId="77777777" w:rsidR="00C2734C" w:rsidRDefault="00C2734C" w:rsidP="00C2734C">
      <w:pPr>
        <w:ind w:firstLineChars="900" w:firstLine="1890"/>
        <w:jc w:val="left"/>
        <w:rPr>
          <w:rFonts w:asciiTheme="majorEastAsia" w:eastAsiaTheme="majorEastAsia" w:hAnsiTheme="majorEastAsia"/>
        </w:rPr>
      </w:pPr>
      <w:r w:rsidRPr="00C2734C">
        <w:rPr>
          <w:rFonts w:asciiTheme="majorEastAsia" w:eastAsiaTheme="majorEastAsia" w:hAnsiTheme="majorEastAsia" w:hint="eastAsia"/>
        </w:rPr>
        <w:t>た症例実施に係る経費：プレスクリーニングにて脱落した場合の1症例あたり単価</w:t>
      </w:r>
      <w:r w:rsidRPr="00513B1D">
        <w:rPr>
          <w:rFonts w:asciiTheme="majorEastAsia" w:eastAsiaTheme="majorEastAsia" w:hAnsiTheme="majorEastAsia" w:hint="eastAsia"/>
        </w:rPr>
        <w:t>）</w:t>
      </w:r>
    </w:p>
    <w:p w14:paraId="091967C3" w14:textId="77777777" w:rsidR="00C2734C" w:rsidRDefault="00C2734C" w:rsidP="00C2734C">
      <w:pPr>
        <w:ind w:firstLineChars="900" w:firstLine="1890"/>
        <w:jc w:val="left"/>
        <w:rPr>
          <w:rFonts w:asciiTheme="majorEastAsia" w:eastAsiaTheme="majorEastAsia" w:hAnsiTheme="majorEastAsia"/>
        </w:rPr>
      </w:pPr>
      <w:r w:rsidRPr="00C2734C">
        <w:rPr>
          <w:rFonts w:asciiTheme="majorEastAsia" w:eastAsiaTheme="majorEastAsia" w:hAnsiTheme="majorEastAsia" w:hint="eastAsia"/>
        </w:rPr>
        <w:t>なお、プレスクリーニング適格後に治験薬投与に至らず脱落した場合は、③－①の経</w:t>
      </w:r>
    </w:p>
    <w:p w14:paraId="2EAE5C43" w14:textId="77777777" w:rsidR="00C2734C" w:rsidRPr="00513B1D" w:rsidRDefault="00C2734C" w:rsidP="00C2734C">
      <w:pPr>
        <w:ind w:firstLineChars="900" w:firstLine="1890"/>
        <w:jc w:val="left"/>
        <w:rPr>
          <w:rFonts w:asciiTheme="majorEastAsia" w:eastAsiaTheme="majorEastAsia" w:hAnsiTheme="majorEastAsia"/>
        </w:rPr>
      </w:pPr>
      <w:r w:rsidRPr="00C2734C">
        <w:rPr>
          <w:rFonts w:asciiTheme="majorEastAsia" w:eastAsiaTheme="majorEastAsia" w:hAnsiTheme="majorEastAsia" w:hint="eastAsia"/>
        </w:rPr>
        <w:t>費のみ請求する</w:t>
      </w:r>
      <w:r>
        <w:rPr>
          <w:rFonts w:asciiTheme="majorEastAsia" w:eastAsiaTheme="majorEastAsia" w:hAnsiTheme="majorEastAsia" w:hint="eastAsia"/>
        </w:rPr>
        <w:t>。</w:t>
      </w:r>
    </w:p>
    <w:p w14:paraId="7216478F" w14:textId="77777777" w:rsidR="00C2734C" w:rsidRPr="00513B1D" w:rsidRDefault="00C2734C" w:rsidP="00C2734C">
      <w:pPr>
        <w:jc w:val="left"/>
        <w:rPr>
          <w:rFonts w:asciiTheme="majorEastAsia" w:eastAsiaTheme="majorEastAsia" w:hAnsiTheme="majorEastAsia"/>
          <w:u w:val="single"/>
        </w:rPr>
      </w:pPr>
      <w:r w:rsidRPr="00513B1D">
        <w:rPr>
          <w:rFonts w:asciiTheme="majorEastAsia" w:eastAsiaTheme="majorEastAsia" w:hAnsiTheme="majorEastAsia" w:hint="eastAsia"/>
        </w:rPr>
        <w:t xml:space="preserve">　　　　　　　　　　　　　　　　　　　　　</w:t>
      </w:r>
      <w:commentRangeStart w:id="0"/>
      <w:r w:rsidRPr="00513B1D">
        <w:rPr>
          <w:rFonts w:asciiTheme="majorEastAsia" w:eastAsiaTheme="majorEastAsia" w:hAnsiTheme="majorEastAsia" w:hint="eastAsia"/>
          <w:u w:val="single"/>
        </w:rPr>
        <w:t xml:space="preserve">　　　●●●円</w:t>
      </w:r>
      <w:commentRangeEnd w:id="0"/>
      <w:r>
        <w:rPr>
          <w:rStyle w:val="a9"/>
        </w:rPr>
        <w:commentReference w:id="0"/>
      </w:r>
    </w:p>
    <w:p w14:paraId="5BC43541" w14:textId="77777777" w:rsidR="000C2F43" w:rsidRPr="00513B1D" w:rsidRDefault="000C2F43" w:rsidP="00513B1D">
      <w:pPr>
        <w:ind w:firstLineChars="500" w:firstLine="1050"/>
        <w:jc w:val="left"/>
        <w:rPr>
          <w:rFonts w:asciiTheme="majorEastAsia" w:eastAsiaTheme="majorEastAsia" w:hAnsiTheme="majorEastAsia" w:cs="ＭＳ 明朝"/>
        </w:rPr>
      </w:pPr>
      <w:r w:rsidRPr="00513B1D">
        <w:rPr>
          <w:rFonts w:asciiTheme="majorEastAsia" w:eastAsiaTheme="majorEastAsia" w:hAnsiTheme="majorEastAsia" w:cs="ＭＳ 明朝" w:hint="eastAsia"/>
        </w:rPr>
        <w:t>④　　被験者負担軽減費（被験者負担軽減費に係る管理費等を含む経費総額：１来院又は１入</w:t>
      </w:r>
      <w:r w:rsidRPr="00513B1D">
        <w:rPr>
          <w:rFonts w:asciiTheme="majorEastAsia" w:eastAsiaTheme="majorEastAsia" w:hAnsiTheme="majorEastAsia" w:cs="ＭＳ 明朝"/>
        </w:rPr>
        <w:t xml:space="preserve"> </w:t>
      </w:r>
    </w:p>
    <w:p w14:paraId="113BE5A5" w14:textId="77777777" w:rsidR="000C2F43" w:rsidRPr="00513B1D" w:rsidRDefault="000C2F43" w:rsidP="00513B1D">
      <w:pPr>
        <w:ind w:firstLineChars="800" w:firstLine="1680"/>
        <w:jc w:val="left"/>
        <w:rPr>
          <w:rFonts w:asciiTheme="majorEastAsia" w:eastAsiaTheme="majorEastAsia" w:hAnsiTheme="majorEastAsia" w:cs="ＭＳ 明朝"/>
        </w:rPr>
      </w:pPr>
      <w:r w:rsidRPr="00513B1D">
        <w:rPr>
          <w:rFonts w:asciiTheme="majorEastAsia" w:eastAsiaTheme="majorEastAsia" w:hAnsiTheme="majorEastAsia" w:cs="ＭＳ 明朝" w:hint="eastAsia"/>
        </w:rPr>
        <w:t>退院あたり単価）</w:t>
      </w:r>
    </w:p>
    <w:p w14:paraId="41E5950D" w14:textId="77777777" w:rsidR="000C2F43" w:rsidRPr="00513B1D" w:rsidRDefault="000C2F43" w:rsidP="00513B1D">
      <w:pPr>
        <w:ind w:firstLineChars="2100" w:firstLine="4410"/>
        <w:jc w:val="left"/>
        <w:rPr>
          <w:rFonts w:asciiTheme="majorEastAsia" w:eastAsiaTheme="majorEastAsia" w:hAnsiTheme="majorEastAsia" w:cs="ＭＳ 明朝"/>
        </w:rPr>
      </w:pPr>
      <w:r w:rsidRPr="00513B1D">
        <w:rPr>
          <w:rFonts w:asciiTheme="majorEastAsia" w:eastAsiaTheme="majorEastAsia" w:hAnsiTheme="majorEastAsia" w:hint="eastAsia"/>
          <w:u w:val="single"/>
        </w:rPr>
        <w:t xml:space="preserve">　　　●●●円</w:t>
      </w:r>
    </w:p>
    <w:p w14:paraId="1F93F0B6" w14:textId="77777777" w:rsidR="00941753" w:rsidRPr="00513B1D" w:rsidRDefault="000C2F43" w:rsidP="00513B1D">
      <w:pPr>
        <w:ind w:firstLineChars="500" w:firstLine="1050"/>
        <w:jc w:val="left"/>
        <w:rPr>
          <w:rFonts w:asciiTheme="majorEastAsia" w:eastAsiaTheme="majorEastAsia" w:hAnsiTheme="majorEastAsia"/>
        </w:rPr>
      </w:pPr>
      <w:r w:rsidRPr="00513B1D">
        <w:rPr>
          <w:rFonts w:asciiTheme="majorEastAsia" w:eastAsiaTheme="majorEastAsia" w:hAnsiTheme="majorEastAsia" w:cs="ＭＳ 明朝" w:hint="eastAsia"/>
        </w:rPr>
        <w:t>⑤</w:t>
      </w:r>
      <w:r w:rsidR="00941753" w:rsidRPr="00513B1D">
        <w:rPr>
          <w:rFonts w:asciiTheme="majorEastAsia" w:eastAsiaTheme="majorEastAsia" w:hAnsiTheme="majorEastAsia" w:cs="ＭＳ 明朝" w:hint="eastAsia"/>
        </w:rPr>
        <w:t xml:space="preserve">　　</w:t>
      </w:r>
      <w:r w:rsidR="00013C62" w:rsidRPr="00513B1D">
        <w:rPr>
          <w:rFonts w:asciiTheme="majorEastAsia" w:eastAsiaTheme="majorEastAsia" w:hAnsiTheme="majorEastAsia" w:hint="eastAsia"/>
        </w:rPr>
        <w:t>本治験の特性に応じ、本契約締結年度に定めた「受託研究経費の算定方法」にて算定し</w:t>
      </w:r>
    </w:p>
    <w:p w14:paraId="0986398E" w14:textId="77777777" w:rsidR="00013C62" w:rsidRPr="00513B1D" w:rsidRDefault="00013C62" w:rsidP="00513B1D">
      <w:pPr>
        <w:ind w:firstLineChars="800" w:firstLine="1680"/>
        <w:jc w:val="left"/>
        <w:rPr>
          <w:rFonts w:asciiTheme="majorEastAsia" w:eastAsiaTheme="majorEastAsia" w:hAnsiTheme="majorEastAsia"/>
        </w:rPr>
      </w:pPr>
      <w:r w:rsidRPr="00513B1D">
        <w:rPr>
          <w:rFonts w:asciiTheme="majorEastAsia" w:eastAsiaTheme="majorEastAsia" w:hAnsiTheme="majorEastAsia" w:hint="eastAsia"/>
        </w:rPr>
        <w:t>た額</w:t>
      </w:r>
    </w:p>
    <w:p w14:paraId="7D5AC257" w14:textId="77777777" w:rsidR="00886163" w:rsidRPr="00513B1D" w:rsidRDefault="00886163" w:rsidP="00C94200">
      <w:pPr>
        <w:ind w:leftChars="200" w:left="1050" w:hangingChars="300" w:hanging="630"/>
        <w:jc w:val="left"/>
        <w:rPr>
          <w:rFonts w:asciiTheme="majorEastAsia" w:eastAsiaTheme="majorEastAsia" w:hAnsiTheme="majorEastAsia"/>
        </w:rPr>
      </w:pPr>
      <w:r w:rsidRPr="00513B1D">
        <w:rPr>
          <w:rFonts w:asciiTheme="majorEastAsia" w:eastAsiaTheme="majorEastAsia" w:hAnsiTheme="majorEastAsia" w:hint="eastAsia"/>
        </w:rPr>
        <w:t>（２）</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治験期間に係る診療に要する経費のうち、保険外併用療養費の支給対象とならない経費（以下「支給対象外経費」という。）</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1DDE87EE" w14:textId="77777777" w:rsidR="00886163" w:rsidRPr="00513B1D" w:rsidRDefault="00886163" w:rsidP="00C94200">
      <w:pPr>
        <w:ind w:leftChars="300" w:left="1050" w:hangingChars="200" w:hanging="420"/>
        <w:jc w:val="left"/>
        <w:rPr>
          <w:rFonts w:asciiTheme="majorEastAsia" w:eastAsiaTheme="majorEastAsia" w:hAnsiTheme="majorEastAsia"/>
        </w:rPr>
      </w:pPr>
      <w:r w:rsidRPr="00513B1D">
        <w:rPr>
          <w:rFonts w:asciiTheme="majorEastAsia" w:eastAsiaTheme="majorEastAsia" w:hAnsiTheme="majorEastAsia" w:hint="eastAsia"/>
        </w:rPr>
        <w:t xml:space="preserve">２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前項第１号の経費の算出基準及び支払い方法については、本契約締結年度に定めた「受託研究経費の算定方法」に従うものとする。</w:t>
      </w:r>
      <w:r w:rsidR="00C214BE" w:rsidRPr="00513B1D">
        <w:rPr>
          <w:rFonts w:asciiTheme="majorEastAsia" w:eastAsiaTheme="majorEastAsia" w:hAnsiTheme="majorEastAsia"/>
        </w:rPr>
        <w:tab/>
      </w:r>
      <w:r w:rsidR="00C214BE" w:rsidRPr="00513B1D">
        <w:rPr>
          <w:rFonts w:asciiTheme="majorEastAsia" w:eastAsiaTheme="majorEastAsia" w:hAnsiTheme="majorEastAsia"/>
        </w:rPr>
        <w:tab/>
      </w:r>
      <w:r w:rsidR="00C214BE" w:rsidRPr="00513B1D">
        <w:rPr>
          <w:rFonts w:asciiTheme="majorEastAsia" w:eastAsiaTheme="majorEastAsia" w:hAnsiTheme="majorEastAsia"/>
        </w:rPr>
        <w:tab/>
      </w:r>
      <w:r w:rsidR="00C214BE" w:rsidRPr="00513B1D">
        <w:rPr>
          <w:rFonts w:asciiTheme="majorEastAsia" w:eastAsiaTheme="majorEastAsia" w:hAnsiTheme="majorEastAsia"/>
        </w:rPr>
        <w:tab/>
      </w:r>
      <w:r w:rsidR="00C214BE" w:rsidRPr="00513B1D">
        <w:rPr>
          <w:rFonts w:asciiTheme="majorEastAsia" w:eastAsiaTheme="majorEastAsia" w:hAnsiTheme="majorEastAsia"/>
        </w:rPr>
        <w:tab/>
      </w:r>
    </w:p>
    <w:p w14:paraId="7D1186E8" w14:textId="77777777" w:rsidR="00886163" w:rsidRPr="00513B1D" w:rsidRDefault="00886163" w:rsidP="00C94200">
      <w:pPr>
        <w:ind w:leftChars="300" w:left="1050" w:hangingChars="200" w:hanging="420"/>
        <w:jc w:val="left"/>
        <w:rPr>
          <w:rFonts w:asciiTheme="majorEastAsia" w:eastAsiaTheme="majorEastAsia" w:hAnsiTheme="majorEastAsia"/>
        </w:rPr>
      </w:pPr>
      <w:r w:rsidRPr="00513B1D">
        <w:rPr>
          <w:rFonts w:asciiTheme="majorEastAsia" w:eastAsiaTheme="majorEastAsia" w:hAnsiTheme="majorEastAsia" w:hint="eastAsia"/>
        </w:rPr>
        <w:t xml:space="preserve">３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第１項第１号及び第２号の経費については、国立大学法人山口大学の請求に基づき、乙は指定された期日までに納付しなければならない。</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24715D22" w14:textId="77777777" w:rsidR="00886163" w:rsidRPr="00513B1D" w:rsidRDefault="00886163" w:rsidP="00C94200">
      <w:pPr>
        <w:ind w:leftChars="300" w:left="1050" w:hangingChars="200" w:hanging="420"/>
        <w:jc w:val="left"/>
        <w:rPr>
          <w:rFonts w:asciiTheme="majorEastAsia" w:eastAsiaTheme="majorEastAsia" w:hAnsiTheme="majorEastAsia"/>
        </w:rPr>
      </w:pPr>
      <w:r w:rsidRPr="00513B1D">
        <w:rPr>
          <w:rFonts w:asciiTheme="majorEastAsia" w:eastAsiaTheme="majorEastAsia" w:hAnsiTheme="majorEastAsia" w:hint="eastAsia"/>
        </w:rPr>
        <w:t xml:space="preserve">４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第１項第２号の治験期間は、投与開始から投与終了までとし、支給対象外経費は、治験実施期間中における治験対象患者の全ての診療に係る全ての検査、画像診断並びに投薬及び注射（当該治験薬の予定される効能又は効果と同様の効能又は効果を有するもの）とする。</w:t>
      </w:r>
    </w:p>
    <w:p w14:paraId="2C0E95BA" w14:textId="558E3FB0" w:rsidR="00886163" w:rsidRPr="00513B1D" w:rsidRDefault="00886163" w:rsidP="00C94200">
      <w:pPr>
        <w:ind w:leftChars="300" w:left="1050" w:hangingChars="200" w:hanging="420"/>
        <w:jc w:val="left"/>
        <w:rPr>
          <w:rFonts w:asciiTheme="majorEastAsia" w:eastAsiaTheme="majorEastAsia" w:hAnsiTheme="majorEastAsia"/>
        </w:rPr>
      </w:pPr>
      <w:r w:rsidRPr="00513B1D">
        <w:rPr>
          <w:rFonts w:asciiTheme="majorEastAsia" w:eastAsiaTheme="majorEastAsia" w:hAnsiTheme="majorEastAsia" w:hint="eastAsia"/>
        </w:rPr>
        <w:t xml:space="preserve">５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第１項第１号及び第２号に定める研究費及び支給対象外経費に係る消費税額は、消費税法第２８条第１項及び第２９条並びに地方税法第７２条の８２及び第７２条の８３の規定に基づき、経費に</w:t>
      </w:r>
      <w:r w:rsidR="002937A2" w:rsidRPr="00513B1D">
        <w:rPr>
          <w:rFonts w:asciiTheme="majorEastAsia" w:eastAsiaTheme="majorEastAsia" w:hAnsiTheme="majorEastAsia" w:hint="eastAsia"/>
        </w:rPr>
        <w:t>１０</w:t>
      </w:r>
      <w:ins w:id="1" w:author="me223@yamaguchi-u.ac.jp" w:date="2024-05-08T12:07:00Z">
        <w:r w:rsidR="005A60C1">
          <w:rPr>
            <w:rFonts w:asciiTheme="majorEastAsia" w:eastAsiaTheme="majorEastAsia" w:hAnsiTheme="majorEastAsia" w:hint="eastAsia"/>
          </w:rPr>
          <w:t>０</w:t>
        </w:r>
      </w:ins>
      <w:del w:id="2" w:author="me223@yamaguchi-u.ac.jp" w:date="2024-05-08T12:07:00Z">
        <w:r w:rsidR="002937A2" w:rsidRPr="00513B1D" w:rsidDel="005A60C1">
          <w:rPr>
            <w:rFonts w:asciiTheme="majorEastAsia" w:eastAsiaTheme="majorEastAsia" w:hAnsiTheme="majorEastAsia" w:hint="eastAsia"/>
          </w:rPr>
          <w:delText>８</w:delText>
        </w:r>
      </w:del>
      <w:r w:rsidR="002937A2" w:rsidRPr="00513B1D">
        <w:rPr>
          <w:rFonts w:asciiTheme="majorEastAsia" w:eastAsiaTheme="majorEastAsia" w:hAnsiTheme="majorEastAsia" w:hint="eastAsia"/>
        </w:rPr>
        <w:t>分の</w:t>
      </w:r>
      <w:ins w:id="3" w:author="me223@yamaguchi-u.ac.jp" w:date="2024-05-08T12:07:00Z">
        <w:r w:rsidR="005A60C1">
          <w:rPr>
            <w:rFonts w:asciiTheme="majorEastAsia" w:eastAsiaTheme="majorEastAsia" w:hAnsiTheme="majorEastAsia" w:hint="eastAsia"/>
          </w:rPr>
          <w:t>１０</w:t>
        </w:r>
      </w:ins>
      <w:del w:id="4" w:author="me223@yamaguchi-u.ac.jp" w:date="2024-05-08T12:07:00Z">
        <w:r w:rsidR="002937A2" w:rsidRPr="00513B1D" w:rsidDel="005A60C1">
          <w:rPr>
            <w:rFonts w:asciiTheme="majorEastAsia" w:eastAsiaTheme="majorEastAsia" w:hAnsiTheme="majorEastAsia" w:hint="eastAsia"/>
          </w:rPr>
          <w:delText>８</w:delText>
        </w:r>
      </w:del>
      <w:r w:rsidR="002937A2" w:rsidRPr="00513B1D">
        <w:rPr>
          <w:rFonts w:asciiTheme="majorEastAsia" w:eastAsiaTheme="majorEastAsia" w:hAnsiTheme="majorEastAsia" w:hint="eastAsia"/>
        </w:rPr>
        <w:t>を乗じて得た額とする。</w:t>
      </w:r>
      <w:r w:rsidR="0062593C" w:rsidRPr="00F91C52">
        <w:rPr>
          <w:rFonts w:asciiTheme="majorEastAsia" w:eastAsiaTheme="majorEastAsia" w:hAnsiTheme="majorEastAsia" w:hint="eastAsia"/>
        </w:rPr>
        <w:t>ただし、当該法律の改正により乗数の変動があった場合は、改正後の乗数に基づき算出するものとする。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4692D923" w14:textId="35172CD3" w:rsidR="00886163" w:rsidRPr="00513B1D" w:rsidRDefault="00886163" w:rsidP="00C94200">
      <w:pPr>
        <w:ind w:leftChars="300" w:left="1050" w:hangingChars="200" w:hanging="420"/>
        <w:jc w:val="left"/>
        <w:rPr>
          <w:rFonts w:asciiTheme="majorEastAsia" w:eastAsiaTheme="majorEastAsia" w:hAnsiTheme="majorEastAsia"/>
        </w:rPr>
      </w:pPr>
      <w:r w:rsidRPr="00513B1D">
        <w:rPr>
          <w:rFonts w:asciiTheme="majorEastAsia" w:eastAsiaTheme="majorEastAsia" w:hAnsiTheme="majorEastAsia" w:hint="eastAsia"/>
        </w:rPr>
        <w:t xml:space="preserve">６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乙は、第１項第１号及び第２号に定める研究費及び支給対象外経費を甲の指定した納期までに納入しないときは、納期日の翌日から納付の日までの日数に応じ、その未納額に年</w:t>
      </w:r>
      <w:del w:id="5" w:author="me223@yamaguchi-u.ac.jp" w:date="2024-05-08T12:07:00Z">
        <w:r w:rsidRPr="00513B1D" w:rsidDel="005A60C1">
          <w:rPr>
            <w:rFonts w:asciiTheme="majorEastAsia" w:eastAsiaTheme="majorEastAsia" w:hAnsiTheme="majorEastAsia" w:hint="eastAsia"/>
          </w:rPr>
          <w:delText>５</w:delText>
        </w:r>
      </w:del>
      <w:ins w:id="6" w:author="me223@yamaguchi-u.ac.jp" w:date="2024-05-08T12:07:00Z">
        <w:r w:rsidR="005A60C1">
          <w:rPr>
            <w:rFonts w:asciiTheme="majorEastAsia" w:eastAsiaTheme="majorEastAsia" w:hAnsiTheme="majorEastAsia" w:hint="eastAsia"/>
          </w:rPr>
          <w:t>３</w:t>
        </w:r>
      </w:ins>
      <w:r w:rsidRPr="00513B1D">
        <w:rPr>
          <w:rFonts w:asciiTheme="majorEastAsia" w:eastAsiaTheme="majorEastAsia" w:hAnsiTheme="majorEastAsia" w:hint="eastAsia"/>
        </w:rPr>
        <w:t>％の割合で計算した延滞金を甲に対し納付しなければならない場合がある。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0AA0E205" w14:textId="77777777" w:rsidR="00C94200" w:rsidRPr="00513B1D" w:rsidRDefault="00C94200" w:rsidP="00C94200">
      <w:pPr>
        <w:ind w:left="840" w:hangingChars="400" w:hanging="840"/>
        <w:jc w:val="left"/>
        <w:rPr>
          <w:rFonts w:asciiTheme="majorEastAsia" w:eastAsiaTheme="majorEastAsia" w:hAnsiTheme="majorEastAsia"/>
          <w:kern w:val="0"/>
        </w:rPr>
      </w:pPr>
    </w:p>
    <w:p w14:paraId="590B862C" w14:textId="77777777" w:rsidR="00C94200" w:rsidRPr="00513B1D" w:rsidRDefault="00886163" w:rsidP="00C94200">
      <w:pPr>
        <w:ind w:left="1256" w:hangingChars="400" w:hanging="1256"/>
        <w:jc w:val="left"/>
        <w:rPr>
          <w:rFonts w:asciiTheme="majorEastAsia" w:eastAsiaTheme="majorEastAsia" w:hAnsiTheme="majorEastAsia"/>
        </w:rPr>
      </w:pPr>
      <w:r w:rsidRPr="00513B1D">
        <w:rPr>
          <w:rFonts w:asciiTheme="majorEastAsia" w:eastAsiaTheme="majorEastAsia" w:hAnsiTheme="majorEastAsia" w:hint="eastAsia"/>
          <w:spacing w:val="52"/>
          <w:kern w:val="0"/>
          <w:fitText w:val="840" w:id="441255173"/>
        </w:rPr>
        <w:t>第４</w:t>
      </w:r>
      <w:r w:rsidRPr="00513B1D">
        <w:rPr>
          <w:rFonts w:asciiTheme="majorEastAsia" w:eastAsiaTheme="majorEastAsia" w:hAnsiTheme="majorEastAsia" w:hint="eastAsia"/>
          <w:spacing w:val="1"/>
          <w:kern w:val="0"/>
          <w:fitText w:val="840" w:id="441255173"/>
        </w:rPr>
        <w:t>条</w:t>
      </w: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甲は、乙が納付した</w:t>
      </w:r>
      <w:r w:rsidR="00C94200" w:rsidRPr="00513B1D">
        <w:rPr>
          <w:rFonts w:asciiTheme="majorEastAsia" w:eastAsiaTheme="majorEastAsia" w:hAnsiTheme="majorEastAsia" w:hint="eastAsia"/>
        </w:rPr>
        <w:t>治験に要する経費については、これを返還しないものとする。ただし、</w:t>
      </w:r>
    </w:p>
    <w:p w14:paraId="2A273435" w14:textId="77777777" w:rsidR="00886163" w:rsidRPr="00513B1D" w:rsidRDefault="00886163" w:rsidP="00C94200">
      <w:pPr>
        <w:ind w:leftChars="500" w:left="1050"/>
        <w:jc w:val="left"/>
        <w:rPr>
          <w:rFonts w:asciiTheme="majorEastAsia" w:eastAsiaTheme="majorEastAsia" w:hAnsiTheme="majorEastAsia"/>
        </w:rPr>
      </w:pPr>
      <w:r w:rsidRPr="00513B1D">
        <w:rPr>
          <w:rFonts w:asciiTheme="majorEastAsia" w:eastAsiaTheme="majorEastAsia" w:hAnsiTheme="majorEastAsia" w:hint="eastAsia"/>
        </w:rPr>
        <w:t>やむを得ない事由により受託研究を中止し、又は延期する場合において、甲が必要と認めるときは、不用となった額の範囲内でその全部又は一部を返還することがある。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3D0A9026" w14:textId="77777777" w:rsidR="00C94200" w:rsidRPr="00513B1D" w:rsidRDefault="00886163" w:rsidP="00C94200">
      <w:pPr>
        <w:ind w:left="1256" w:hangingChars="400" w:hanging="1256"/>
        <w:jc w:val="left"/>
        <w:rPr>
          <w:rFonts w:asciiTheme="majorEastAsia" w:eastAsiaTheme="majorEastAsia" w:hAnsiTheme="majorEastAsia"/>
        </w:rPr>
      </w:pPr>
      <w:r w:rsidRPr="00513B1D">
        <w:rPr>
          <w:rFonts w:asciiTheme="majorEastAsia" w:eastAsiaTheme="majorEastAsia" w:hAnsiTheme="majorEastAsia" w:hint="eastAsia"/>
          <w:spacing w:val="52"/>
          <w:kern w:val="0"/>
          <w:fitText w:val="840" w:id="441255169"/>
        </w:rPr>
        <w:t>第５</w:t>
      </w:r>
      <w:r w:rsidRPr="00513B1D">
        <w:rPr>
          <w:rFonts w:asciiTheme="majorEastAsia" w:eastAsiaTheme="majorEastAsia" w:hAnsiTheme="majorEastAsia" w:hint="eastAsia"/>
          <w:spacing w:val="1"/>
          <w:kern w:val="0"/>
          <w:fitText w:val="840" w:id="441255169"/>
        </w:rPr>
        <w:t>条</w:t>
      </w: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甲は、納付された経費に不足を生じた場合には、乙と協議し、その不足額を乙に負担させる</w:t>
      </w:r>
    </w:p>
    <w:p w14:paraId="5948D2CD" w14:textId="77777777" w:rsidR="00886163" w:rsidRPr="00513B1D" w:rsidRDefault="00886163" w:rsidP="00C94200">
      <w:pPr>
        <w:ind w:leftChars="400" w:left="840" w:firstLineChars="100" w:firstLine="210"/>
        <w:jc w:val="left"/>
        <w:rPr>
          <w:rFonts w:asciiTheme="majorEastAsia" w:eastAsiaTheme="majorEastAsia" w:hAnsiTheme="majorEastAsia"/>
        </w:rPr>
      </w:pPr>
      <w:r w:rsidRPr="00513B1D">
        <w:rPr>
          <w:rFonts w:asciiTheme="majorEastAsia" w:eastAsiaTheme="majorEastAsia" w:hAnsiTheme="majorEastAsia" w:hint="eastAsia"/>
        </w:rPr>
        <w:t>ことができるものとする。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59CBE9DF" w14:textId="77777777" w:rsidR="00C94200" w:rsidRPr="00513B1D" w:rsidRDefault="00C94200" w:rsidP="00C94200">
      <w:pPr>
        <w:jc w:val="left"/>
        <w:rPr>
          <w:rFonts w:asciiTheme="majorEastAsia" w:eastAsiaTheme="majorEastAsia" w:hAnsiTheme="majorEastAsia"/>
          <w:kern w:val="0"/>
        </w:rPr>
      </w:pPr>
    </w:p>
    <w:p w14:paraId="7ED80353"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spacing w:val="52"/>
          <w:kern w:val="0"/>
          <w:fitText w:val="840" w:id="441255170"/>
        </w:rPr>
        <w:t>第６</w:t>
      </w:r>
      <w:r w:rsidRPr="00513B1D">
        <w:rPr>
          <w:rFonts w:asciiTheme="majorEastAsia" w:eastAsiaTheme="majorEastAsia" w:hAnsiTheme="majorEastAsia" w:hint="eastAsia"/>
          <w:spacing w:val="1"/>
          <w:kern w:val="0"/>
          <w:fitText w:val="840" w:id="441255170"/>
        </w:rPr>
        <w:t>条</w:t>
      </w: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乙は、第１条の治験を一方的に中止することはできない。</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400475E6" w14:textId="77777777" w:rsidR="00C94200" w:rsidRPr="00513B1D" w:rsidRDefault="00C94200" w:rsidP="00C94200">
      <w:pPr>
        <w:ind w:left="840" w:hangingChars="400" w:hanging="840"/>
        <w:jc w:val="left"/>
        <w:rPr>
          <w:rFonts w:asciiTheme="majorEastAsia" w:eastAsiaTheme="majorEastAsia" w:hAnsiTheme="majorEastAsia"/>
          <w:kern w:val="0"/>
        </w:rPr>
      </w:pPr>
    </w:p>
    <w:p w14:paraId="062BBE04" w14:textId="77777777" w:rsidR="00C94200" w:rsidRPr="00513B1D" w:rsidRDefault="00886163" w:rsidP="00C94200">
      <w:pPr>
        <w:ind w:left="1256" w:hangingChars="400" w:hanging="1256"/>
        <w:jc w:val="left"/>
        <w:rPr>
          <w:rFonts w:asciiTheme="majorEastAsia" w:eastAsiaTheme="majorEastAsia" w:hAnsiTheme="majorEastAsia"/>
        </w:rPr>
      </w:pPr>
      <w:r w:rsidRPr="00513B1D">
        <w:rPr>
          <w:rFonts w:asciiTheme="majorEastAsia" w:eastAsiaTheme="majorEastAsia" w:hAnsiTheme="majorEastAsia" w:hint="eastAsia"/>
          <w:spacing w:val="52"/>
          <w:kern w:val="0"/>
          <w:fitText w:val="840" w:id="441255171"/>
        </w:rPr>
        <w:t>第７</w:t>
      </w:r>
      <w:r w:rsidRPr="00513B1D">
        <w:rPr>
          <w:rFonts w:asciiTheme="majorEastAsia" w:eastAsiaTheme="majorEastAsia" w:hAnsiTheme="majorEastAsia" w:hint="eastAsia"/>
          <w:spacing w:val="1"/>
          <w:kern w:val="0"/>
          <w:fitText w:val="840" w:id="441255171"/>
        </w:rPr>
        <w:t>条</w:t>
      </w: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甲は、治験を担当する甲の職員が、その研究の結果生じた工業所有権等の権利を乙に対しこ</w:t>
      </w:r>
    </w:p>
    <w:p w14:paraId="5725618A" w14:textId="77777777" w:rsidR="00886163" w:rsidRPr="00513B1D" w:rsidRDefault="00886163" w:rsidP="00C94200">
      <w:pPr>
        <w:ind w:leftChars="400" w:left="840" w:firstLineChars="100" w:firstLine="210"/>
        <w:jc w:val="left"/>
        <w:rPr>
          <w:rFonts w:asciiTheme="majorEastAsia" w:eastAsiaTheme="majorEastAsia" w:hAnsiTheme="majorEastAsia"/>
        </w:rPr>
      </w:pPr>
      <w:r w:rsidRPr="00513B1D">
        <w:rPr>
          <w:rFonts w:asciiTheme="majorEastAsia" w:eastAsiaTheme="majorEastAsia" w:hAnsiTheme="majorEastAsia" w:hint="eastAsia"/>
        </w:rPr>
        <w:t>れを無償で使用させ、又は譲与することはできない。</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501BCCEA" w14:textId="77777777" w:rsidR="00C94200" w:rsidRPr="00513B1D" w:rsidRDefault="00C94200" w:rsidP="00C94200">
      <w:pPr>
        <w:jc w:val="left"/>
        <w:rPr>
          <w:rFonts w:asciiTheme="majorEastAsia" w:eastAsiaTheme="majorEastAsia" w:hAnsiTheme="majorEastAsia"/>
          <w:kern w:val="0"/>
        </w:rPr>
      </w:pPr>
    </w:p>
    <w:p w14:paraId="5591086B"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spacing w:val="52"/>
          <w:kern w:val="0"/>
          <w:fitText w:val="840" w:id="441255172"/>
        </w:rPr>
        <w:t>第８</w:t>
      </w:r>
      <w:r w:rsidRPr="00513B1D">
        <w:rPr>
          <w:rFonts w:asciiTheme="majorEastAsia" w:eastAsiaTheme="majorEastAsia" w:hAnsiTheme="majorEastAsia" w:hint="eastAsia"/>
          <w:spacing w:val="1"/>
          <w:kern w:val="0"/>
          <w:fitText w:val="840" w:id="441255172"/>
        </w:rPr>
        <w:t>条</w:t>
      </w: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研究費により取得した設備等は、甲に帰属するものとする。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37FCE1CA" w14:textId="77777777" w:rsidR="00C94200" w:rsidRPr="00513B1D" w:rsidRDefault="00C94200" w:rsidP="00C94200">
      <w:pPr>
        <w:jc w:val="left"/>
        <w:rPr>
          <w:rFonts w:asciiTheme="majorEastAsia" w:eastAsiaTheme="majorEastAsia" w:hAnsiTheme="majorEastAsia"/>
          <w:kern w:val="0"/>
        </w:rPr>
      </w:pPr>
    </w:p>
    <w:p w14:paraId="7B6ED1F4"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spacing w:val="52"/>
          <w:kern w:val="0"/>
          <w:fitText w:val="840" w:id="441255168"/>
        </w:rPr>
        <w:t>第９</w:t>
      </w:r>
      <w:r w:rsidRPr="00513B1D">
        <w:rPr>
          <w:rFonts w:asciiTheme="majorEastAsia" w:eastAsiaTheme="majorEastAsia" w:hAnsiTheme="majorEastAsia" w:hint="eastAsia"/>
          <w:spacing w:val="1"/>
          <w:kern w:val="0"/>
          <w:fitText w:val="840" w:id="441255168"/>
        </w:rPr>
        <w:t>条</w:t>
      </w: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第１条第１項の提供物品の搬入及び据付けに要する経費は、乙の負担とする。</w:t>
      </w:r>
      <w:r w:rsidR="00C94200" w:rsidRPr="00513B1D">
        <w:rPr>
          <w:rFonts w:asciiTheme="majorEastAsia" w:eastAsiaTheme="majorEastAsia" w:hAnsiTheme="majorEastAsia"/>
        </w:rPr>
        <w:tab/>
      </w:r>
    </w:p>
    <w:p w14:paraId="65797A18" w14:textId="77777777" w:rsidR="00C94200" w:rsidRPr="00513B1D" w:rsidRDefault="00C94200" w:rsidP="00C94200">
      <w:pPr>
        <w:ind w:left="1050" w:hangingChars="500" w:hanging="1050"/>
        <w:jc w:val="left"/>
        <w:rPr>
          <w:rFonts w:asciiTheme="majorEastAsia" w:eastAsiaTheme="majorEastAsia" w:hAnsiTheme="majorEastAsia"/>
        </w:rPr>
      </w:pPr>
    </w:p>
    <w:p w14:paraId="004DDFB0" w14:textId="77777777" w:rsidR="00886163" w:rsidRPr="00513B1D" w:rsidRDefault="00886163" w:rsidP="00C94200">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第１０条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甲は、治験が終了したときは、提供物品を研究終了時点の状態で乙に返還するものとする。この場合において、撤去及び搬出に要する経費は、乙の負担とする。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468B04CE" w14:textId="77777777" w:rsidR="00886163" w:rsidRPr="00513B1D" w:rsidRDefault="00886163" w:rsidP="00C94200">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第１１条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乙の提供物品に瑕疵があったことに起因して甲が損害を被ったときは、乙は甲の損害を賠償するものとする。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5E443092" w14:textId="77777777" w:rsidR="00C94200" w:rsidRPr="00513B1D" w:rsidRDefault="00C94200" w:rsidP="00C94200">
      <w:pPr>
        <w:ind w:left="1050" w:hangingChars="500" w:hanging="1050"/>
        <w:jc w:val="left"/>
        <w:rPr>
          <w:rFonts w:asciiTheme="majorEastAsia" w:eastAsiaTheme="majorEastAsia" w:hAnsiTheme="majorEastAsia"/>
        </w:rPr>
      </w:pPr>
    </w:p>
    <w:p w14:paraId="7908422D" w14:textId="77777777" w:rsidR="00886163" w:rsidRPr="00513B1D" w:rsidRDefault="00886163" w:rsidP="00C94200">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第１２条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乙より受領した治験薬を本治験にのみ使用する。また、治験薬の保管・管理については、甲の指名した治験薬管理責任者が乙より提供された治験薬の管理に関する手順書又は文書により治験薬を適切に保管・管理するもの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4CDFC330" w14:textId="77777777" w:rsidR="00886163" w:rsidRPr="00513B1D" w:rsidRDefault="00886163" w:rsidP="00C94200">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第１３条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甲及び乙は、本治験に関する記録（文書を含む。）について保存責任者を定め、適切に管理、保存するものとする。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3F4FF89B" w14:textId="77777777" w:rsidR="00886163" w:rsidRPr="00513B1D" w:rsidRDefault="00886163" w:rsidP="00C94200">
      <w:pPr>
        <w:ind w:leftChars="300" w:left="1050" w:hangingChars="200" w:hanging="420"/>
        <w:jc w:val="left"/>
        <w:rPr>
          <w:rFonts w:asciiTheme="majorEastAsia" w:eastAsiaTheme="majorEastAsia" w:hAnsiTheme="majorEastAsia"/>
        </w:rPr>
      </w:pPr>
      <w:r w:rsidRPr="00513B1D">
        <w:rPr>
          <w:rFonts w:asciiTheme="majorEastAsia" w:eastAsiaTheme="majorEastAsia" w:hAnsiTheme="majorEastAsia" w:hint="eastAsia"/>
        </w:rPr>
        <w:t xml:space="preserve">２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前項の保存期間は、当該被験薬に係る製造販売承認日（開発が中止された場合には開発中止が決定された日から３年が経過した日）若しくは治験の中止又は終了後３年が経過した日のうち、いずれか遅い日までとする。ただし、乙がこれよりも長期間の保存を必要とする場合は、保存の期間及び方法について甲と協議するもの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7A0128EC" w14:textId="77777777" w:rsidR="00C94200"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第１４条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甲及び乙は、次に掲げる事項があった場合は、それぞれ速やかに文書により通知するものと</w:t>
      </w:r>
    </w:p>
    <w:p w14:paraId="198BE50A" w14:textId="77777777" w:rsidR="00886163" w:rsidRPr="00513B1D" w:rsidRDefault="00886163" w:rsidP="00C94200">
      <w:pPr>
        <w:ind w:firstLineChars="500" w:firstLine="1050"/>
        <w:jc w:val="left"/>
        <w:rPr>
          <w:rFonts w:asciiTheme="majorEastAsia" w:eastAsiaTheme="majorEastAsia" w:hAnsiTheme="majorEastAsia"/>
        </w:rPr>
      </w:pPr>
      <w:r w:rsidRPr="00513B1D">
        <w:rPr>
          <w:rFonts w:asciiTheme="majorEastAsia" w:eastAsiaTheme="majorEastAsia" w:hAnsiTheme="majorEastAsia" w:hint="eastAsia"/>
        </w:rPr>
        <w:t>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26DE7B7D" w14:textId="77777777" w:rsidR="00C94200" w:rsidRPr="00513B1D" w:rsidRDefault="00886163" w:rsidP="00C94200">
      <w:pPr>
        <w:ind w:leftChars="200" w:left="1260" w:hangingChars="400" w:hanging="840"/>
        <w:jc w:val="left"/>
        <w:rPr>
          <w:rFonts w:asciiTheme="majorEastAsia" w:eastAsiaTheme="majorEastAsia" w:hAnsiTheme="majorEastAsia"/>
        </w:rPr>
      </w:pPr>
      <w:r w:rsidRPr="00513B1D">
        <w:rPr>
          <w:rFonts w:asciiTheme="majorEastAsia" w:eastAsiaTheme="majorEastAsia" w:hAnsiTheme="majorEastAsia" w:hint="eastAsia"/>
        </w:rPr>
        <w:t>（１）</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は、本治験薬について副作用によるものと疑われる疾病、障害又は死亡の発生並びに本治験薬の使用によるものと疑われる感染症の発生その他治験薬の有効性及び安全性に関する事項を知ったときはＧＣＰ省令第２０条第２項及び第３項に従い甲及び治験責任医師に通知するものとす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40342F7F" w14:textId="77777777" w:rsidR="00886163" w:rsidRPr="00513B1D" w:rsidRDefault="00886163" w:rsidP="00C94200">
      <w:pPr>
        <w:ind w:firstLineChars="200" w:firstLine="420"/>
        <w:jc w:val="left"/>
        <w:rPr>
          <w:rFonts w:asciiTheme="majorEastAsia" w:eastAsiaTheme="majorEastAsia" w:hAnsiTheme="majorEastAsia"/>
        </w:rPr>
      </w:pPr>
      <w:r w:rsidRPr="00513B1D">
        <w:rPr>
          <w:rFonts w:asciiTheme="majorEastAsia" w:eastAsiaTheme="majorEastAsia" w:hAnsiTheme="majorEastAsia" w:hint="eastAsia"/>
        </w:rPr>
        <w:t>（２）</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乙は次の事項について甲に通知するものとする。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2D0EE0BF"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①</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本治験を中止又は中断する場合は、その旨及び理由</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2ED0CF69" w14:textId="77777777" w:rsidR="00886163" w:rsidRPr="00513B1D" w:rsidRDefault="00886163" w:rsidP="00C94200">
      <w:pPr>
        <w:ind w:left="1470" w:hangingChars="700" w:hanging="1470"/>
        <w:jc w:val="left"/>
        <w:rPr>
          <w:rFonts w:asciiTheme="majorEastAsia" w:eastAsiaTheme="majorEastAsia" w:hAnsiTheme="majorEastAsia"/>
        </w:rPr>
      </w:pP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②</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本治験の成績を製造販売承認申請資料に添付しないことを決定した場合は、その旨及び理由</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1BB1C8B0"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③</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本治験薬に係わる製造販売承認を得た場合は、その旨</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0E6CBDBD" w14:textId="77777777" w:rsidR="00886163" w:rsidRPr="00513B1D" w:rsidRDefault="00886163" w:rsidP="00C94200">
      <w:pPr>
        <w:ind w:leftChars="200" w:left="1260" w:hangingChars="400" w:hanging="840"/>
        <w:jc w:val="left"/>
        <w:rPr>
          <w:rFonts w:asciiTheme="majorEastAsia" w:eastAsiaTheme="majorEastAsia" w:hAnsiTheme="majorEastAsia"/>
        </w:rPr>
      </w:pPr>
      <w:r w:rsidRPr="00513B1D">
        <w:rPr>
          <w:rFonts w:asciiTheme="majorEastAsia" w:eastAsiaTheme="majorEastAsia" w:hAnsiTheme="majorEastAsia" w:hint="eastAsia"/>
        </w:rPr>
        <w:t>（３）</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甲は、治験審査委員会の次の事項に関する意見を乙及び治験責任医師に通知するものとする。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7CB7BF2B"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①</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本治験実施の適否</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302DC7B6"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②</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本治験が</w:t>
      </w:r>
      <w:r w:rsidRPr="00513B1D">
        <w:rPr>
          <w:rFonts w:asciiTheme="majorEastAsia" w:eastAsiaTheme="majorEastAsia" w:hAnsiTheme="majorEastAsia"/>
        </w:rPr>
        <w:t>1</w:t>
      </w:r>
      <w:r w:rsidRPr="00513B1D">
        <w:rPr>
          <w:rFonts w:asciiTheme="majorEastAsia" w:eastAsiaTheme="majorEastAsia" w:hAnsiTheme="majorEastAsia" w:hint="eastAsia"/>
        </w:rPr>
        <w:t>年を越える場合の治験を継続して行うことの適否</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67536AF4" w14:textId="77777777" w:rsidR="00886163" w:rsidRPr="00513B1D" w:rsidRDefault="00886163" w:rsidP="00C94200">
      <w:pPr>
        <w:ind w:left="1470" w:hangingChars="700" w:hanging="1470"/>
        <w:jc w:val="left"/>
        <w:rPr>
          <w:rFonts w:asciiTheme="majorEastAsia" w:eastAsiaTheme="majorEastAsia" w:hAnsiTheme="majorEastAsia"/>
        </w:rPr>
      </w:pP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③</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から本治験薬について副作用によるものと疑われる疾病、障害又は死亡の発生並びに本治験薬の使用によるものと疑われる感染症の発生その他本治験薬の有効性及び安全性に関する事項について報告を受けたとき、治験責任医師から本治験薬の副作用によると疑われる死亡その他の重篤な有害事象の発生の通知を受けたとき及び説明文書の改訂を行ったことの報告を受けたとき並びにその他甲が必要と認めたときの本治験を継続して行うことの適否</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063B0AAE" w14:textId="77777777" w:rsidR="00886163" w:rsidRPr="00513B1D" w:rsidRDefault="00886163" w:rsidP="00C94200">
      <w:pPr>
        <w:ind w:leftChars="200" w:left="1260" w:hangingChars="400" w:hanging="840"/>
        <w:jc w:val="left"/>
        <w:rPr>
          <w:rFonts w:asciiTheme="majorEastAsia" w:eastAsiaTheme="majorEastAsia" w:hAnsiTheme="majorEastAsia"/>
        </w:rPr>
      </w:pPr>
      <w:r w:rsidRPr="00513B1D">
        <w:rPr>
          <w:rFonts w:asciiTheme="majorEastAsia" w:eastAsiaTheme="majorEastAsia" w:hAnsiTheme="majorEastAsia" w:hint="eastAsia"/>
        </w:rPr>
        <w:lastRenderedPageBreak/>
        <w:t>（</w:t>
      </w:r>
      <w:r w:rsidR="00C94200" w:rsidRPr="00513B1D">
        <w:rPr>
          <w:rFonts w:asciiTheme="majorEastAsia" w:eastAsiaTheme="majorEastAsia" w:hAnsiTheme="majorEastAsia" w:hint="eastAsia"/>
        </w:rPr>
        <w:t>４</w:t>
      </w:r>
      <w:r w:rsidRPr="00513B1D">
        <w:rPr>
          <w:rFonts w:asciiTheme="majorEastAsia" w:eastAsiaTheme="majorEastAsia" w:hAnsiTheme="majorEastAsia" w:hint="eastAsia"/>
        </w:rPr>
        <w:t>）</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甲は、治験責任医師からの次に掲げる報告を受けたときは、治験審査委員会及び乙に通知する。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2215683D"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①</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本治験を中止又は中断する場合は、その旨及び理由</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2A4CBA63" w14:textId="77777777" w:rsidR="00886163" w:rsidRPr="00513B1D" w:rsidRDefault="00886163" w:rsidP="00C94200">
      <w:pPr>
        <w:ind w:firstLineChars="400" w:firstLine="840"/>
        <w:jc w:val="left"/>
        <w:rPr>
          <w:rFonts w:asciiTheme="majorEastAsia" w:eastAsiaTheme="majorEastAsia" w:hAnsiTheme="majorEastAsia"/>
        </w:rPr>
      </w:pPr>
      <w:r w:rsidRPr="00513B1D">
        <w:rPr>
          <w:rFonts w:asciiTheme="majorEastAsia" w:eastAsiaTheme="majorEastAsia" w:hAnsiTheme="majorEastAsia" w:hint="eastAsia"/>
        </w:rPr>
        <w:t xml:space="preserve">　②</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本治験終了の際は、その旨及びその結果の概要</w:t>
      </w:r>
      <w:r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5C9733B7" w14:textId="77777777" w:rsidR="00886163" w:rsidRPr="00513B1D" w:rsidRDefault="00886163" w:rsidP="00C94200">
      <w:pPr>
        <w:ind w:leftChars="200" w:left="1260" w:hangingChars="400" w:hanging="840"/>
        <w:jc w:val="left"/>
        <w:rPr>
          <w:rFonts w:asciiTheme="majorEastAsia" w:eastAsiaTheme="majorEastAsia" w:hAnsiTheme="majorEastAsia"/>
        </w:rPr>
      </w:pPr>
      <w:r w:rsidRPr="00513B1D">
        <w:rPr>
          <w:rFonts w:asciiTheme="majorEastAsia" w:eastAsiaTheme="majorEastAsia" w:hAnsiTheme="majorEastAsia" w:hint="eastAsia"/>
        </w:rPr>
        <w:t>（</w:t>
      </w:r>
      <w:r w:rsidR="00C94200" w:rsidRPr="00513B1D">
        <w:rPr>
          <w:rFonts w:asciiTheme="majorEastAsia" w:eastAsiaTheme="majorEastAsia" w:hAnsiTheme="majorEastAsia" w:hint="eastAsia"/>
        </w:rPr>
        <w:t>５</w:t>
      </w:r>
      <w:r w:rsidRPr="00513B1D">
        <w:rPr>
          <w:rFonts w:asciiTheme="majorEastAsia" w:eastAsiaTheme="majorEastAsia" w:hAnsiTheme="majorEastAsia" w:hint="eastAsia"/>
        </w:rPr>
        <w:t>）</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治験責任医師は、本治験薬の副作用によると疑われる死亡、その他の重篤な有害事象の発生を認めた時は、甲及び乙に通知するものとする。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2FA7E5D3" w14:textId="77777777" w:rsidR="00C94200" w:rsidRPr="00513B1D" w:rsidRDefault="00C94200" w:rsidP="00C94200">
      <w:pPr>
        <w:ind w:left="1050" w:hangingChars="500" w:hanging="1050"/>
        <w:jc w:val="left"/>
        <w:rPr>
          <w:rFonts w:asciiTheme="majorEastAsia" w:eastAsiaTheme="majorEastAsia" w:hAnsiTheme="majorEastAsia"/>
        </w:rPr>
      </w:pPr>
    </w:p>
    <w:p w14:paraId="57288A2C" w14:textId="77777777" w:rsidR="00886163" w:rsidRPr="00513B1D" w:rsidRDefault="00886163" w:rsidP="00C94200">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第１５条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乙又は乙の役員若しくは職員は、モニタリング及び監査の際に得た被験者の秘密を第三者に漏洩してはならない。また、これらの地位にあった者についても被験者の秘密を第三者に漏洩してはならない。</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49498E81" w14:textId="77777777" w:rsidR="00C94200" w:rsidRPr="00513B1D" w:rsidRDefault="00C94200" w:rsidP="00C94200">
      <w:pPr>
        <w:jc w:val="left"/>
        <w:rPr>
          <w:rFonts w:asciiTheme="majorEastAsia" w:eastAsiaTheme="majorEastAsia" w:hAnsiTheme="majorEastAsia"/>
        </w:rPr>
      </w:pPr>
    </w:p>
    <w:p w14:paraId="25ECC082"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第１６条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甲は、乙及び治験責任医師が合意し、治験審査委員会が承認した本治験の治験実施計画書を</w:t>
      </w:r>
    </w:p>
    <w:p w14:paraId="06A2064F" w14:textId="77777777" w:rsidR="00886163" w:rsidRPr="00513B1D" w:rsidRDefault="00886163" w:rsidP="00C94200">
      <w:pPr>
        <w:ind w:firstLineChars="500" w:firstLine="1050"/>
        <w:jc w:val="left"/>
        <w:rPr>
          <w:rFonts w:asciiTheme="majorEastAsia" w:eastAsiaTheme="majorEastAsia" w:hAnsiTheme="majorEastAsia"/>
        </w:rPr>
      </w:pPr>
      <w:r w:rsidRPr="00513B1D">
        <w:rPr>
          <w:rFonts w:asciiTheme="majorEastAsia" w:eastAsiaTheme="majorEastAsia" w:hAnsiTheme="majorEastAsia" w:hint="eastAsia"/>
        </w:rPr>
        <w:t>遵守して治験を行うものとする。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10D8B854" w14:textId="77777777" w:rsidR="00C94200" w:rsidRPr="00513B1D" w:rsidRDefault="00C94200" w:rsidP="00C94200">
      <w:pPr>
        <w:jc w:val="left"/>
        <w:rPr>
          <w:rFonts w:asciiTheme="majorEastAsia" w:eastAsiaTheme="majorEastAsia" w:hAnsiTheme="majorEastAsia"/>
        </w:rPr>
      </w:pPr>
    </w:p>
    <w:p w14:paraId="652427C2" w14:textId="77777777" w:rsidR="00886163" w:rsidRPr="00513B1D" w:rsidRDefault="00886163" w:rsidP="00C94200">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第１７条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甲は、乙のモニター及び監査担当者並びに治験審査委員会又は規制当局の調査に協力するものとする。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371634FD" w14:textId="77777777" w:rsidR="00886163" w:rsidRPr="00513B1D" w:rsidRDefault="00886163" w:rsidP="00C94200">
      <w:pPr>
        <w:ind w:leftChars="300" w:left="1050" w:hangingChars="200" w:hanging="420"/>
        <w:jc w:val="left"/>
        <w:rPr>
          <w:rFonts w:asciiTheme="majorEastAsia" w:eastAsiaTheme="majorEastAsia" w:hAnsiTheme="majorEastAsia"/>
        </w:rPr>
      </w:pPr>
      <w:r w:rsidRPr="00513B1D">
        <w:rPr>
          <w:rFonts w:asciiTheme="majorEastAsia" w:eastAsiaTheme="majorEastAsia" w:hAnsiTheme="majorEastAsia" w:hint="eastAsia"/>
        </w:rPr>
        <w:t xml:space="preserve">２　</w:t>
      </w:r>
      <w:r w:rsidR="00C94200"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前項のモニタリング及び監査並びに調査が実施される際には、モニター及び監査担当者並びに治験審査委員会又は規制当局の求めに応じ、本治験に関する原資料等の全ての治験関連記録を直接閲覧に供するものとする。</w:t>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r w:rsidR="00C94200" w:rsidRPr="00513B1D">
        <w:rPr>
          <w:rFonts w:asciiTheme="majorEastAsia" w:eastAsiaTheme="majorEastAsia" w:hAnsiTheme="majorEastAsia"/>
        </w:rPr>
        <w:tab/>
      </w:r>
    </w:p>
    <w:p w14:paraId="69FB9CE2" w14:textId="77777777" w:rsidR="00C94200" w:rsidRPr="00513B1D" w:rsidRDefault="00C94200" w:rsidP="00C94200">
      <w:pPr>
        <w:jc w:val="left"/>
        <w:rPr>
          <w:rFonts w:asciiTheme="majorEastAsia" w:eastAsiaTheme="majorEastAsia" w:hAnsiTheme="majorEastAsia"/>
        </w:rPr>
      </w:pPr>
    </w:p>
    <w:p w14:paraId="74BE752C" w14:textId="77777777" w:rsidR="00886163" w:rsidRPr="00513B1D" w:rsidRDefault="00886163" w:rsidP="009D708C">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第１８条　</w:t>
      </w:r>
      <w:r w:rsidR="009D708C"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乙は、甲が</w:t>
      </w:r>
      <w:r w:rsidRPr="00513B1D">
        <w:rPr>
          <w:rFonts w:asciiTheme="majorEastAsia" w:eastAsiaTheme="majorEastAsia" w:hAnsiTheme="majorEastAsia"/>
        </w:rPr>
        <w:t>GCP</w:t>
      </w:r>
      <w:r w:rsidRPr="00513B1D">
        <w:rPr>
          <w:rFonts w:asciiTheme="majorEastAsia" w:eastAsiaTheme="majorEastAsia" w:hAnsiTheme="majorEastAsia" w:hint="eastAsia"/>
        </w:rPr>
        <w:t>、治験実施計画書又はこの契約に違反することにより適正な治験に支障を及ぼしたと認める場合には本治験の契約を解除することができるものとする。また、乙のモニタリング及び監査によって、甲が重大又は継続した</w:t>
      </w:r>
      <w:r w:rsidRPr="00513B1D">
        <w:rPr>
          <w:rFonts w:asciiTheme="majorEastAsia" w:eastAsiaTheme="majorEastAsia" w:hAnsiTheme="majorEastAsia"/>
        </w:rPr>
        <w:t>GCP</w:t>
      </w:r>
      <w:r w:rsidRPr="00513B1D">
        <w:rPr>
          <w:rFonts w:asciiTheme="majorEastAsia" w:eastAsiaTheme="majorEastAsia" w:hAnsiTheme="majorEastAsia" w:hint="eastAsia"/>
        </w:rPr>
        <w:t>違反、治験実施計画書に従って行われていないことを確認した場合は、その内容を文書で甲に報告し、その契約を解除できるものとする。ただし、被験者の緊急の危険を回避するため、その他医療上やむを得ない理由により治験実施計画書から逸脱した場合を除くもの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49A2087A" w14:textId="77777777" w:rsidR="00886163" w:rsidRPr="00513B1D" w:rsidRDefault="00886163" w:rsidP="00F37918">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第１９条　</w:t>
      </w:r>
      <w:r w:rsidR="009D708C"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はあらかじめ本治験に係わる被験者に生じた健康被害（甲の業務により生じたものを含む。）の補償のために保険その他の必要な措置を講じておくものとする。また、本治験の実施により、本治験薬等に起因する不測の事故等が発生し、甲と第三者との間に紛争が生じ、又は生じるおそれのある場合は、その対策等について甲・乙協議するものとする。</w:t>
      </w:r>
      <w:r w:rsidR="009D708C" w:rsidRPr="00513B1D">
        <w:rPr>
          <w:rFonts w:asciiTheme="majorEastAsia" w:eastAsiaTheme="majorEastAsia" w:hAnsiTheme="majorEastAsia"/>
        </w:rPr>
        <w:tab/>
      </w:r>
    </w:p>
    <w:p w14:paraId="682C14F2" w14:textId="77777777" w:rsidR="00886163" w:rsidRPr="00513B1D" w:rsidRDefault="00886163" w:rsidP="009D708C">
      <w:pPr>
        <w:ind w:leftChars="300" w:left="1050" w:hangingChars="200" w:hanging="420"/>
        <w:jc w:val="left"/>
        <w:rPr>
          <w:rFonts w:asciiTheme="majorEastAsia" w:eastAsiaTheme="majorEastAsia" w:hAnsiTheme="majorEastAsia"/>
        </w:rPr>
      </w:pPr>
      <w:r w:rsidRPr="00513B1D">
        <w:rPr>
          <w:rFonts w:asciiTheme="majorEastAsia" w:eastAsiaTheme="majorEastAsia" w:hAnsiTheme="majorEastAsia" w:hint="eastAsia"/>
        </w:rPr>
        <w:t xml:space="preserve">２　</w:t>
      </w:r>
      <w:r w:rsidR="009D708C"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前項の事故等に関し、第三者に対する甲の賠償責任が生じた場合には、当該損害賠償に要した費用の全額を乙が負担するものとする。ただし、当該事故が、甲の故意又は甲に責のある過失により生じた場合を除くものとする。</w:t>
      </w:r>
      <w:r w:rsidR="009D708C" w:rsidRPr="00513B1D">
        <w:rPr>
          <w:rFonts w:asciiTheme="majorEastAsia" w:eastAsiaTheme="majorEastAsia" w:hAnsiTheme="majorEastAsia"/>
        </w:rPr>
        <w:tab/>
      </w:r>
      <w:r w:rsidR="009D708C" w:rsidRPr="00513B1D">
        <w:rPr>
          <w:rFonts w:asciiTheme="majorEastAsia" w:eastAsiaTheme="majorEastAsia" w:hAnsiTheme="majorEastAsia"/>
        </w:rPr>
        <w:tab/>
      </w:r>
      <w:r w:rsidR="009D708C" w:rsidRPr="00513B1D">
        <w:rPr>
          <w:rFonts w:asciiTheme="majorEastAsia" w:eastAsiaTheme="majorEastAsia" w:hAnsiTheme="majorEastAsia"/>
        </w:rPr>
        <w:tab/>
      </w:r>
      <w:r w:rsidR="009D708C" w:rsidRPr="00513B1D">
        <w:rPr>
          <w:rFonts w:asciiTheme="majorEastAsia" w:eastAsiaTheme="majorEastAsia" w:hAnsiTheme="majorEastAsia"/>
        </w:rPr>
        <w:tab/>
      </w:r>
      <w:r w:rsidR="009D708C" w:rsidRPr="00513B1D">
        <w:rPr>
          <w:rFonts w:asciiTheme="majorEastAsia" w:eastAsiaTheme="majorEastAsia" w:hAnsiTheme="majorEastAsia"/>
        </w:rPr>
        <w:tab/>
      </w:r>
      <w:r w:rsidR="009D708C" w:rsidRPr="00513B1D">
        <w:rPr>
          <w:rFonts w:asciiTheme="majorEastAsia" w:eastAsiaTheme="majorEastAsia" w:hAnsiTheme="majorEastAsia"/>
        </w:rPr>
        <w:tab/>
      </w:r>
    </w:p>
    <w:p w14:paraId="7E2C85F1"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　</w:t>
      </w:r>
      <w:r w:rsidR="009D708C"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なお、甲は裁判上・裁判外を問わず和解する場合には、事前に乙の承諾を得るものとする。</w:t>
      </w:r>
    </w:p>
    <w:p w14:paraId="0D1B5C53" w14:textId="77777777" w:rsidR="009D708C" w:rsidRPr="00513B1D" w:rsidRDefault="009D708C" w:rsidP="00C94200">
      <w:pPr>
        <w:jc w:val="left"/>
        <w:rPr>
          <w:rFonts w:asciiTheme="majorEastAsia" w:eastAsiaTheme="majorEastAsia" w:hAnsiTheme="majorEastAsia"/>
        </w:rPr>
      </w:pPr>
    </w:p>
    <w:p w14:paraId="6DB193AC"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第２０条　</w:t>
      </w:r>
      <w:r w:rsidR="009D708C"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甲は、治験実施計画書に従って、速やかに適正な症例報告書を作成し、乙に提出するものと</w:t>
      </w:r>
    </w:p>
    <w:p w14:paraId="507B1E2D" w14:textId="77777777" w:rsidR="009D708C" w:rsidRPr="00513B1D" w:rsidRDefault="00886163" w:rsidP="009D708C">
      <w:pPr>
        <w:ind w:firstLineChars="500" w:firstLine="1050"/>
        <w:jc w:val="left"/>
        <w:rPr>
          <w:rFonts w:asciiTheme="majorEastAsia" w:eastAsiaTheme="majorEastAsia" w:hAnsiTheme="majorEastAsia"/>
        </w:rPr>
      </w:pPr>
      <w:r w:rsidRPr="00513B1D">
        <w:rPr>
          <w:rFonts w:asciiTheme="majorEastAsia" w:eastAsiaTheme="majorEastAsia" w:hAnsiTheme="majorEastAsia" w:hint="eastAsia"/>
        </w:rPr>
        <w:t>する。</w:t>
      </w:r>
      <w:r w:rsidRPr="00513B1D">
        <w:rPr>
          <w:rFonts w:asciiTheme="majorEastAsia" w:eastAsiaTheme="majorEastAsia" w:hAnsiTheme="majorEastAsia"/>
        </w:rPr>
        <w:tab/>
      </w:r>
      <w:r w:rsidRPr="00513B1D">
        <w:rPr>
          <w:rFonts w:asciiTheme="majorEastAsia" w:eastAsiaTheme="majorEastAsia" w:hAnsiTheme="majorEastAsia"/>
        </w:rPr>
        <w:tab/>
      </w:r>
    </w:p>
    <w:p w14:paraId="1E418562" w14:textId="77777777" w:rsidR="00886163" w:rsidRPr="00513B1D" w:rsidRDefault="00886163" w:rsidP="009D708C">
      <w:pPr>
        <w:ind w:firstLineChars="500" w:firstLine="1050"/>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52A6BCB1"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第２１条　</w:t>
      </w:r>
      <w:r w:rsidR="009D708C"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甲は、本治験に関し乙から提供された情報、資料並びに本治験の結果得られた情報について</w:t>
      </w:r>
    </w:p>
    <w:p w14:paraId="61A1C610" w14:textId="77777777" w:rsidR="00886163" w:rsidRPr="00513B1D" w:rsidRDefault="00886163" w:rsidP="009D708C">
      <w:pPr>
        <w:ind w:leftChars="500" w:left="1050"/>
        <w:jc w:val="left"/>
        <w:rPr>
          <w:rFonts w:asciiTheme="majorEastAsia" w:eastAsiaTheme="majorEastAsia" w:hAnsiTheme="majorEastAsia"/>
        </w:rPr>
      </w:pPr>
      <w:r w:rsidRPr="00513B1D">
        <w:rPr>
          <w:rFonts w:asciiTheme="majorEastAsia" w:eastAsiaTheme="majorEastAsia" w:hAnsiTheme="majorEastAsia" w:hint="eastAsia"/>
        </w:rPr>
        <w:t>は、乙の事前の承諾なしに第三者に漏洩してはならない。また、本治験により得られた情報</w:t>
      </w:r>
      <w:r w:rsidRPr="00513B1D">
        <w:rPr>
          <w:rFonts w:asciiTheme="majorEastAsia" w:eastAsiaTheme="majorEastAsia" w:hAnsiTheme="majorEastAsia" w:hint="eastAsia"/>
        </w:rPr>
        <w:lastRenderedPageBreak/>
        <w:t>を、甲が専門の学会等外部に公表する場合には、事前に乙の承諾を得るものとする。</w:t>
      </w:r>
      <w:r w:rsidR="009D708C" w:rsidRPr="00513B1D">
        <w:rPr>
          <w:rFonts w:asciiTheme="majorEastAsia" w:eastAsiaTheme="majorEastAsia" w:hAnsiTheme="majorEastAsia"/>
        </w:rPr>
        <w:tab/>
      </w:r>
    </w:p>
    <w:p w14:paraId="16384602" w14:textId="77777777" w:rsidR="00F37918" w:rsidRPr="00513B1D" w:rsidRDefault="00886163" w:rsidP="009D708C">
      <w:pPr>
        <w:ind w:leftChars="500" w:left="1050"/>
        <w:jc w:val="left"/>
        <w:rPr>
          <w:rFonts w:asciiTheme="majorEastAsia" w:eastAsiaTheme="majorEastAsia" w:hAnsiTheme="majorEastAsia"/>
        </w:rPr>
      </w:pPr>
      <w:r w:rsidRPr="00513B1D">
        <w:rPr>
          <w:rFonts w:asciiTheme="majorEastAsia" w:eastAsiaTheme="majorEastAsia" w:hAnsiTheme="majorEastAsia" w:hint="eastAsia"/>
        </w:rPr>
        <w:t xml:space="preserve">　なお、乙は本治験により得られた情報を本治験薬の医薬品製造販売承認申請等の目的で使用することができる。</w:t>
      </w:r>
      <w:r w:rsidR="009D708C" w:rsidRPr="00513B1D">
        <w:rPr>
          <w:rFonts w:asciiTheme="majorEastAsia" w:eastAsiaTheme="majorEastAsia" w:hAnsiTheme="majorEastAsia"/>
        </w:rPr>
        <w:tab/>
      </w:r>
    </w:p>
    <w:p w14:paraId="07E26750" w14:textId="77777777" w:rsidR="00886163" w:rsidRPr="00513B1D" w:rsidRDefault="009D708C" w:rsidP="009D708C">
      <w:pPr>
        <w:ind w:leftChars="500" w:left="1050"/>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13A21E77"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第２２条　</w:t>
      </w:r>
      <w:r w:rsidR="009D708C"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甲は、天災その他、やむを得ない事由により本治験の継続が困難な場合は、甲・乙協議を行</w:t>
      </w:r>
    </w:p>
    <w:p w14:paraId="4D7769C3" w14:textId="77777777" w:rsidR="00886163" w:rsidRPr="00513B1D" w:rsidRDefault="00886163" w:rsidP="009D708C">
      <w:pPr>
        <w:ind w:firstLineChars="500" w:firstLine="1050"/>
        <w:jc w:val="left"/>
        <w:rPr>
          <w:rFonts w:asciiTheme="majorEastAsia" w:eastAsiaTheme="majorEastAsia" w:hAnsiTheme="majorEastAsia"/>
        </w:rPr>
      </w:pPr>
      <w:r w:rsidRPr="00513B1D">
        <w:rPr>
          <w:rFonts w:asciiTheme="majorEastAsia" w:eastAsiaTheme="majorEastAsia" w:hAnsiTheme="majorEastAsia" w:hint="eastAsia"/>
        </w:rPr>
        <w:t>い本治験の中止又は治験期間の延長をすることができる。</w:t>
      </w:r>
      <w:r w:rsidR="009D708C" w:rsidRPr="00513B1D">
        <w:rPr>
          <w:rFonts w:asciiTheme="majorEastAsia" w:eastAsiaTheme="majorEastAsia" w:hAnsiTheme="majorEastAsia"/>
        </w:rPr>
        <w:tab/>
      </w:r>
      <w:r w:rsidR="009D708C" w:rsidRPr="00513B1D">
        <w:rPr>
          <w:rFonts w:asciiTheme="majorEastAsia" w:eastAsiaTheme="majorEastAsia" w:hAnsiTheme="majorEastAsia"/>
        </w:rPr>
        <w:tab/>
      </w:r>
      <w:r w:rsidR="009D708C" w:rsidRPr="00513B1D">
        <w:rPr>
          <w:rFonts w:asciiTheme="majorEastAsia" w:eastAsiaTheme="majorEastAsia" w:hAnsiTheme="majorEastAsia"/>
        </w:rPr>
        <w:tab/>
      </w:r>
      <w:r w:rsidR="009D708C" w:rsidRPr="00513B1D">
        <w:rPr>
          <w:rFonts w:asciiTheme="majorEastAsia" w:eastAsiaTheme="majorEastAsia" w:hAnsiTheme="majorEastAsia"/>
        </w:rPr>
        <w:tab/>
      </w:r>
    </w:p>
    <w:p w14:paraId="79212FF5" w14:textId="77777777" w:rsidR="009D708C" w:rsidRPr="00513B1D" w:rsidRDefault="009D708C" w:rsidP="009D708C">
      <w:pPr>
        <w:ind w:firstLineChars="500" w:firstLine="1050"/>
        <w:jc w:val="left"/>
        <w:rPr>
          <w:rFonts w:asciiTheme="majorEastAsia" w:eastAsiaTheme="majorEastAsia" w:hAnsiTheme="majorEastAsia"/>
        </w:rPr>
      </w:pPr>
    </w:p>
    <w:p w14:paraId="0939CD35"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第２３条　</w:t>
      </w:r>
      <w:r w:rsidR="009D708C"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乙は、本契約の治験について年度を越え継続して実施する必要がある場合は、改めて当該年</w:t>
      </w:r>
    </w:p>
    <w:p w14:paraId="09821FD5" w14:textId="77777777" w:rsidR="00886163" w:rsidRPr="00513B1D" w:rsidRDefault="00886163" w:rsidP="009D708C">
      <w:pPr>
        <w:ind w:firstLineChars="500" w:firstLine="1050"/>
        <w:jc w:val="left"/>
        <w:rPr>
          <w:rFonts w:asciiTheme="majorEastAsia" w:eastAsiaTheme="majorEastAsia" w:hAnsiTheme="majorEastAsia"/>
        </w:rPr>
      </w:pPr>
      <w:r w:rsidRPr="00513B1D">
        <w:rPr>
          <w:rFonts w:asciiTheme="majorEastAsia" w:eastAsiaTheme="majorEastAsia" w:hAnsiTheme="majorEastAsia" w:hint="eastAsia"/>
        </w:rPr>
        <w:t>度の２か月前までに、治験依頼書及び関係書類を提出し、甲の承認を得るものとする。</w:t>
      </w:r>
    </w:p>
    <w:p w14:paraId="600BDCFC" w14:textId="77777777" w:rsidR="00886163" w:rsidRPr="00513B1D" w:rsidRDefault="00886163" w:rsidP="006D555A">
      <w:pPr>
        <w:ind w:leftChars="300" w:left="1050" w:hangingChars="200" w:hanging="420"/>
        <w:jc w:val="left"/>
        <w:rPr>
          <w:rFonts w:asciiTheme="majorEastAsia" w:eastAsiaTheme="majorEastAsia" w:hAnsiTheme="majorEastAsia"/>
        </w:rPr>
      </w:pPr>
      <w:r w:rsidRPr="00513B1D">
        <w:rPr>
          <w:rFonts w:asciiTheme="majorEastAsia" w:eastAsiaTheme="majorEastAsia" w:hAnsiTheme="majorEastAsia" w:hint="eastAsia"/>
        </w:rPr>
        <w:t xml:space="preserve">２　</w:t>
      </w:r>
      <w:r w:rsidR="006D555A"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前項により承認された継続の治験の取扱については、改めて翌年度４月１日から治験契約に係る第３条第１項第１号の研究費が納入されるまでの間については、本契約に準じて行うものとする。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422988A3" w14:textId="77777777" w:rsidR="006D555A" w:rsidRPr="00513B1D" w:rsidRDefault="006D555A" w:rsidP="00C94200">
      <w:pPr>
        <w:jc w:val="left"/>
        <w:rPr>
          <w:rFonts w:asciiTheme="majorEastAsia" w:eastAsiaTheme="majorEastAsia" w:hAnsiTheme="majorEastAsia"/>
        </w:rPr>
      </w:pPr>
    </w:p>
    <w:p w14:paraId="4E6BADEE" w14:textId="77777777" w:rsidR="00017FFE" w:rsidRPr="00513B1D" w:rsidRDefault="00886163" w:rsidP="006D555A">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第２４条　</w:t>
      </w:r>
      <w:r w:rsidR="006D555A"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本契約第２条及びこれに関連する条項に則り、本治験を実施する際の指示・決定通知等は国立大学法人山口大学医学部附属病院長が発するものとする。</w:t>
      </w:r>
      <w:r w:rsidRPr="00513B1D">
        <w:rPr>
          <w:rFonts w:asciiTheme="majorEastAsia" w:eastAsiaTheme="majorEastAsia" w:hAnsiTheme="majorEastAsia"/>
        </w:rPr>
        <w:tab/>
      </w:r>
    </w:p>
    <w:p w14:paraId="13FC5FB3" w14:textId="77777777" w:rsidR="00886163" w:rsidRPr="00513B1D" w:rsidRDefault="00886163" w:rsidP="006D555A">
      <w:pPr>
        <w:ind w:left="1050" w:hangingChars="500" w:hanging="1050"/>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p>
    <w:p w14:paraId="53F02081"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hint="eastAsia"/>
        </w:rPr>
        <w:t xml:space="preserve">第２５条　</w:t>
      </w:r>
      <w:r w:rsidR="006D555A"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本契約に関する訴えの管轄は、山口大学所在地を管轄区域とする山口地方裁判所とする。</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3E1BE3D5" w14:textId="77777777" w:rsidR="00886163" w:rsidRPr="00513B1D" w:rsidRDefault="00886163" w:rsidP="006D555A">
      <w:pPr>
        <w:ind w:left="1050" w:hangingChars="500" w:hanging="1050"/>
        <w:jc w:val="left"/>
        <w:rPr>
          <w:rFonts w:asciiTheme="majorEastAsia" w:eastAsiaTheme="majorEastAsia" w:hAnsiTheme="majorEastAsia"/>
        </w:rPr>
      </w:pPr>
      <w:r w:rsidRPr="00513B1D">
        <w:rPr>
          <w:rFonts w:asciiTheme="majorEastAsia" w:eastAsiaTheme="majorEastAsia" w:hAnsiTheme="majorEastAsia" w:hint="eastAsia"/>
        </w:rPr>
        <w:t xml:space="preserve">第２６条　</w:t>
      </w:r>
      <w:r w:rsidR="006D555A"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この契約に定めのない事項、その他疑義を生じた事項について必要があるときは、甲・乙協議して定めるものとする。</w:t>
      </w:r>
      <w:r w:rsidR="006D555A" w:rsidRPr="00513B1D">
        <w:rPr>
          <w:rFonts w:asciiTheme="majorEastAsia" w:eastAsiaTheme="majorEastAsia" w:hAnsiTheme="majorEastAsia"/>
        </w:rPr>
        <w:tab/>
      </w:r>
      <w:r w:rsidR="006D555A" w:rsidRPr="00513B1D">
        <w:rPr>
          <w:rFonts w:asciiTheme="majorEastAsia" w:eastAsiaTheme="majorEastAsia" w:hAnsiTheme="majorEastAsia"/>
        </w:rPr>
        <w:tab/>
      </w:r>
      <w:r w:rsidR="006D555A" w:rsidRPr="00513B1D">
        <w:rPr>
          <w:rFonts w:asciiTheme="majorEastAsia" w:eastAsiaTheme="majorEastAsia" w:hAnsiTheme="majorEastAsia"/>
        </w:rPr>
        <w:tab/>
      </w:r>
      <w:r w:rsidR="006D555A" w:rsidRPr="00513B1D">
        <w:rPr>
          <w:rFonts w:asciiTheme="majorEastAsia" w:eastAsiaTheme="majorEastAsia" w:hAnsiTheme="majorEastAsia"/>
        </w:rPr>
        <w:tab/>
      </w:r>
      <w:r w:rsidR="006D555A" w:rsidRPr="00513B1D">
        <w:rPr>
          <w:rFonts w:asciiTheme="majorEastAsia" w:eastAsiaTheme="majorEastAsia" w:hAnsiTheme="majorEastAsia"/>
        </w:rPr>
        <w:tab/>
      </w:r>
      <w:r w:rsidR="006D555A" w:rsidRPr="00513B1D">
        <w:rPr>
          <w:rFonts w:asciiTheme="majorEastAsia" w:eastAsiaTheme="majorEastAsia" w:hAnsiTheme="majorEastAsia"/>
        </w:rPr>
        <w:tab/>
      </w:r>
      <w:r w:rsidR="006D555A" w:rsidRPr="00513B1D">
        <w:rPr>
          <w:rFonts w:asciiTheme="majorEastAsia" w:eastAsiaTheme="majorEastAsia" w:hAnsiTheme="majorEastAsia"/>
        </w:rPr>
        <w:tab/>
      </w:r>
    </w:p>
    <w:p w14:paraId="4F003C98" w14:textId="77777777" w:rsidR="006D555A" w:rsidRPr="00513B1D" w:rsidRDefault="006D555A" w:rsidP="006D555A">
      <w:pPr>
        <w:ind w:left="1050" w:hangingChars="500" w:hanging="1050"/>
        <w:jc w:val="left"/>
        <w:rPr>
          <w:rFonts w:asciiTheme="majorEastAsia" w:eastAsiaTheme="majorEastAsia" w:hAnsiTheme="majorEastAsia"/>
        </w:rPr>
      </w:pPr>
    </w:p>
    <w:p w14:paraId="5721615E" w14:textId="77777777" w:rsidR="006D555A" w:rsidRPr="00513B1D" w:rsidRDefault="006D555A" w:rsidP="006D555A">
      <w:pPr>
        <w:ind w:left="1050" w:hangingChars="500" w:hanging="1050"/>
        <w:jc w:val="left"/>
        <w:rPr>
          <w:rFonts w:asciiTheme="majorEastAsia" w:eastAsiaTheme="majorEastAsia" w:hAnsiTheme="majorEastAsia"/>
        </w:rPr>
      </w:pPr>
    </w:p>
    <w:p w14:paraId="36A13E4C" w14:textId="77777777" w:rsidR="00886163" w:rsidRDefault="00886163" w:rsidP="00C2734C">
      <w:pPr>
        <w:jc w:val="left"/>
        <w:rPr>
          <w:rFonts w:asciiTheme="majorEastAsia" w:eastAsiaTheme="majorEastAsia" w:hAnsiTheme="majorEastAsia"/>
        </w:rPr>
      </w:pPr>
      <w:r w:rsidRPr="00513B1D">
        <w:rPr>
          <w:rFonts w:asciiTheme="majorEastAsia" w:eastAsiaTheme="majorEastAsia" w:hAnsiTheme="majorEastAsia" w:hint="eastAsia"/>
        </w:rPr>
        <w:t>以上の約定を証するものとして、本契約書２通を作成し、双方で各１通を所持するものとする。</w:t>
      </w:r>
      <w:r w:rsidRPr="00513B1D">
        <w:rPr>
          <w:rFonts w:asciiTheme="majorEastAsia" w:eastAsiaTheme="majorEastAsia" w:hAnsiTheme="majorEastAsia"/>
        </w:rPr>
        <w:tab/>
      </w:r>
    </w:p>
    <w:p w14:paraId="62DFB9B5" w14:textId="77777777" w:rsidR="00C2734C" w:rsidRPr="00513B1D" w:rsidRDefault="00C2734C" w:rsidP="00C2734C">
      <w:pPr>
        <w:jc w:val="left"/>
        <w:rPr>
          <w:rFonts w:asciiTheme="majorEastAsia" w:eastAsiaTheme="majorEastAsia" w:hAnsiTheme="majorEastAsia"/>
        </w:rPr>
      </w:pPr>
    </w:p>
    <w:p w14:paraId="3BE43543" w14:textId="77777777" w:rsidR="00886163" w:rsidRPr="00513B1D" w:rsidRDefault="00C2734C" w:rsidP="00C2734C">
      <w:pPr>
        <w:ind w:firstLineChars="100" w:firstLine="210"/>
        <w:jc w:val="left"/>
        <w:rPr>
          <w:rFonts w:asciiTheme="majorEastAsia" w:eastAsiaTheme="majorEastAsia" w:hAnsiTheme="majorEastAsia"/>
        </w:rPr>
      </w:pPr>
      <w:r>
        <w:rPr>
          <w:rFonts w:asciiTheme="majorEastAsia" w:eastAsiaTheme="majorEastAsia" w:hAnsiTheme="majorEastAsia" w:hint="eastAsia"/>
        </w:rPr>
        <w:t>西暦</w:t>
      </w:r>
      <w:r w:rsidR="00886163" w:rsidRPr="00513B1D">
        <w:rPr>
          <w:rFonts w:asciiTheme="majorEastAsia" w:eastAsiaTheme="majorEastAsia" w:hAnsiTheme="majorEastAsia" w:hint="eastAsia"/>
        </w:rPr>
        <w:t xml:space="preserve">　　　　年　　　月　　　日</w:t>
      </w:r>
      <w:r>
        <w:rPr>
          <w:rFonts w:asciiTheme="majorEastAsia" w:eastAsiaTheme="majorEastAsia" w:hAnsiTheme="majorEastAsia"/>
        </w:rPr>
        <w:tab/>
      </w:r>
      <w:r>
        <w:rPr>
          <w:rFonts w:asciiTheme="majorEastAsia" w:eastAsiaTheme="majorEastAsia" w:hAnsiTheme="majorEastAsia"/>
        </w:rPr>
        <w:tab/>
      </w:r>
      <w:r>
        <w:rPr>
          <w:rFonts w:asciiTheme="majorEastAsia" w:eastAsiaTheme="majorEastAsia" w:hAnsiTheme="majorEastAsia"/>
        </w:rPr>
        <w:tab/>
      </w:r>
      <w:r>
        <w:rPr>
          <w:rFonts w:asciiTheme="majorEastAsia" w:eastAsiaTheme="majorEastAsia" w:hAnsiTheme="majorEastAsia"/>
        </w:rPr>
        <w:tab/>
      </w:r>
      <w:r>
        <w:rPr>
          <w:rFonts w:asciiTheme="majorEastAsia" w:eastAsiaTheme="majorEastAsia" w:hAnsiTheme="majorEastAsia"/>
        </w:rPr>
        <w:tab/>
      </w:r>
      <w:r>
        <w:rPr>
          <w:rFonts w:asciiTheme="majorEastAsia" w:eastAsiaTheme="majorEastAsia" w:hAnsiTheme="majorEastAsia"/>
        </w:rPr>
        <w:tab/>
      </w:r>
      <w:r>
        <w:rPr>
          <w:rFonts w:asciiTheme="majorEastAsia" w:eastAsiaTheme="majorEastAsia" w:hAnsiTheme="majorEastAsia"/>
        </w:rPr>
        <w:tab/>
      </w:r>
    </w:p>
    <w:p w14:paraId="3CDC2362"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64462A7C"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006D555A"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 xml:space="preserve">甲（所在地）山口市吉田１６７７－１　　</w:t>
      </w:r>
      <w:r w:rsidR="006D555A" w:rsidRPr="00513B1D">
        <w:rPr>
          <w:rFonts w:asciiTheme="majorEastAsia" w:eastAsiaTheme="majorEastAsia" w:hAnsiTheme="majorEastAsia"/>
        </w:rPr>
        <w:tab/>
      </w:r>
    </w:p>
    <w:p w14:paraId="72D8C69D"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hint="eastAsia"/>
        </w:rPr>
        <w:t xml:space="preserve">　</w:t>
      </w:r>
      <w:r w:rsidR="006D555A"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（名　称）国立大学法人　山口大学</w:t>
      </w:r>
      <w:r w:rsidR="006D555A" w:rsidRPr="00513B1D">
        <w:rPr>
          <w:rFonts w:asciiTheme="majorEastAsia" w:eastAsiaTheme="majorEastAsia" w:hAnsiTheme="majorEastAsia"/>
        </w:rPr>
        <w:tab/>
      </w:r>
    </w:p>
    <w:p w14:paraId="014860A3" w14:textId="371516CB"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hint="eastAsia"/>
        </w:rPr>
        <w:t xml:space="preserve">　</w:t>
      </w:r>
      <w:r w:rsidR="006D555A" w:rsidRPr="00513B1D">
        <w:rPr>
          <w:rFonts w:asciiTheme="majorEastAsia" w:eastAsiaTheme="majorEastAsia" w:hAnsiTheme="majorEastAsia" w:hint="eastAsia"/>
        </w:rPr>
        <w:t xml:space="preserve">　　　　</w:t>
      </w:r>
      <w:r w:rsidRPr="00513B1D">
        <w:rPr>
          <w:rFonts w:asciiTheme="majorEastAsia" w:eastAsiaTheme="majorEastAsia" w:hAnsiTheme="majorEastAsia" w:hint="eastAsia"/>
        </w:rPr>
        <w:t xml:space="preserve">（代表者）学　　長　　　</w:t>
      </w:r>
      <w:del w:id="7" w:author="me223@yamaguchi-u.ac.jp" w:date="2024-05-08T12:07:00Z">
        <w:r w:rsidR="002C2B9C" w:rsidRPr="00513B1D" w:rsidDel="005A60C1">
          <w:rPr>
            <w:rFonts w:asciiTheme="majorEastAsia" w:eastAsiaTheme="majorEastAsia" w:hAnsiTheme="majorEastAsia" w:hint="eastAsia"/>
          </w:rPr>
          <w:delText>岡　正朗</w:delText>
        </w:r>
      </w:del>
      <w:ins w:id="8" w:author="me223@yamaguchi-u.ac.jp" w:date="2024-05-08T12:07:00Z">
        <w:r w:rsidR="005A60C1">
          <w:rPr>
            <w:rFonts w:asciiTheme="majorEastAsia" w:eastAsiaTheme="majorEastAsia" w:hAnsiTheme="majorEastAsia" w:hint="eastAsia"/>
          </w:rPr>
          <w:t xml:space="preserve">谷澤 </w:t>
        </w:r>
      </w:ins>
      <w:ins w:id="9" w:author="me223@yamaguchi-u.ac.jp" w:date="2024-05-08T12:08:00Z">
        <w:r w:rsidR="005A60C1">
          <w:rPr>
            <w:rFonts w:asciiTheme="majorEastAsia" w:eastAsiaTheme="majorEastAsia" w:hAnsiTheme="majorEastAsia" w:hint="eastAsia"/>
          </w:rPr>
          <w:t>幸生</w:t>
        </w:r>
      </w:ins>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50AFFA65"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0A25E2D7"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006D555A" w:rsidRPr="00513B1D">
        <w:rPr>
          <w:rFonts w:asciiTheme="majorEastAsia" w:eastAsiaTheme="majorEastAsia" w:hAnsiTheme="majorEastAsia" w:hint="eastAsia"/>
        </w:rPr>
        <w:t xml:space="preserve">　　　　</w:t>
      </w:r>
      <w:r w:rsidR="00864D8B" w:rsidRPr="00513B1D">
        <w:rPr>
          <w:rFonts w:asciiTheme="majorEastAsia" w:eastAsiaTheme="majorEastAsia" w:hAnsiTheme="majorEastAsia" w:hint="eastAsia"/>
        </w:rPr>
        <w:t>乙（所在地）</w:t>
      </w:r>
      <w:r w:rsidR="00BF2621" w:rsidRPr="00513B1D">
        <w:rPr>
          <w:rFonts w:asciiTheme="majorEastAsia" w:eastAsiaTheme="majorEastAsia" w:hAnsiTheme="majorEastAsia" w:hint="eastAsia"/>
        </w:rPr>
        <w:t>●●●</w:t>
      </w:r>
      <w:r w:rsidR="00F37918" w:rsidRPr="00513B1D">
        <w:rPr>
          <w:rFonts w:asciiTheme="majorEastAsia" w:eastAsiaTheme="majorEastAsia" w:hAnsiTheme="majorEastAsia" w:hint="eastAsia"/>
        </w:rPr>
        <w:t>●</w:t>
      </w:r>
    </w:p>
    <w:p w14:paraId="6A7C117E"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006D555A" w:rsidRPr="00513B1D">
        <w:rPr>
          <w:rFonts w:asciiTheme="majorEastAsia" w:eastAsiaTheme="majorEastAsia" w:hAnsiTheme="majorEastAsia" w:hint="eastAsia"/>
        </w:rPr>
        <w:t xml:space="preserve">　　　　　</w:t>
      </w:r>
      <w:r w:rsidR="00864D8B" w:rsidRPr="00513B1D">
        <w:rPr>
          <w:rFonts w:asciiTheme="majorEastAsia" w:eastAsiaTheme="majorEastAsia" w:hAnsiTheme="majorEastAsia" w:hint="eastAsia"/>
        </w:rPr>
        <w:t>（名　称）</w:t>
      </w:r>
      <w:r w:rsidR="00BF2621" w:rsidRPr="00513B1D">
        <w:rPr>
          <w:rFonts w:asciiTheme="majorEastAsia" w:eastAsiaTheme="majorEastAsia" w:hAnsiTheme="majorEastAsia" w:hint="eastAsia"/>
        </w:rPr>
        <w:t>●●●</w:t>
      </w:r>
      <w:r w:rsidR="00F37918" w:rsidRPr="00513B1D">
        <w:rPr>
          <w:rFonts w:asciiTheme="majorEastAsia" w:eastAsiaTheme="majorEastAsia" w:hAnsiTheme="majorEastAsia" w:hint="eastAsia"/>
        </w:rPr>
        <w:t>●</w:t>
      </w:r>
      <w:r w:rsidR="006D555A" w:rsidRPr="00513B1D">
        <w:rPr>
          <w:rFonts w:asciiTheme="majorEastAsia" w:eastAsiaTheme="majorEastAsia" w:hAnsiTheme="majorEastAsia"/>
        </w:rPr>
        <w:tab/>
      </w:r>
    </w:p>
    <w:p w14:paraId="34B8023D"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006D555A" w:rsidRPr="00513B1D">
        <w:rPr>
          <w:rFonts w:asciiTheme="majorEastAsia" w:eastAsiaTheme="majorEastAsia" w:hAnsiTheme="majorEastAsia" w:hint="eastAsia"/>
        </w:rPr>
        <w:t xml:space="preserve">　　　　　</w:t>
      </w:r>
      <w:r w:rsidR="00864D8B" w:rsidRPr="00513B1D">
        <w:rPr>
          <w:rFonts w:asciiTheme="majorEastAsia" w:eastAsiaTheme="majorEastAsia" w:hAnsiTheme="majorEastAsia" w:hint="eastAsia"/>
        </w:rPr>
        <w:t>（代表者）</w:t>
      </w:r>
      <w:r w:rsidR="00BF2621" w:rsidRPr="00513B1D">
        <w:rPr>
          <w:rFonts w:asciiTheme="majorEastAsia" w:eastAsiaTheme="majorEastAsia" w:hAnsiTheme="majorEastAsia" w:hint="eastAsia"/>
        </w:rPr>
        <w:t>●●●</w:t>
      </w:r>
      <w:r w:rsidR="00F37918" w:rsidRPr="00513B1D">
        <w:rPr>
          <w:rFonts w:asciiTheme="majorEastAsia" w:eastAsiaTheme="majorEastAsia" w:hAnsiTheme="majorEastAsia" w:hint="eastAsia"/>
        </w:rPr>
        <w:t>●</w:t>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123AB47B"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712A8FBF" w14:textId="77777777" w:rsidR="00886163" w:rsidRPr="00513B1D" w:rsidRDefault="00C2734C" w:rsidP="00C94200">
      <w:pPr>
        <w:jc w:val="left"/>
        <w:rPr>
          <w:rFonts w:asciiTheme="majorEastAsia" w:eastAsiaTheme="majorEastAsia" w:hAnsiTheme="majorEastAsia"/>
        </w:rPr>
      </w:pPr>
      <w:r w:rsidRPr="00C2734C">
        <w:rPr>
          <w:rFonts w:asciiTheme="majorEastAsia" w:eastAsiaTheme="majorEastAsia" w:hAnsiTheme="majorEastAsia" w:hint="eastAsia"/>
        </w:rPr>
        <w:t>上記の契約内容を確認するとともに、治験の実施に当たっては条項を遵守いたします。</w:t>
      </w:r>
    </w:p>
    <w:p w14:paraId="08D99404"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1E101A39" w14:textId="77777777" w:rsidR="00886163" w:rsidRPr="00513B1D" w:rsidRDefault="00C2734C" w:rsidP="00C2734C">
      <w:pPr>
        <w:ind w:firstLineChars="100" w:firstLine="210"/>
        <w:jc w:val="left"/>
        <w:rPr>
          <w:rFonts w:asciiTheme="majorEastAsia" w:eastAsiaTheme="majorEastAsia" w:hAnsiTheme="majorEastAsia"/>
        </w:rPr>
      </w:pPr>
      <w:r>
        <w:rPr>
          <w:rFonts w:asciiTheme="majorEastAsia" w:eastAsiaTheme="majorEastAsia" w:hAnsiTheme="majorEastAsia" w:hint="eastAsia"/>
        </w:rPr>
        <w:t>西暦</w:t>
      </w:r>
      <w:r w:rsidR="00886163" w:rsidRPr="00513B1D">
        <w:rPr>
          <w:rFonts w:asciiTheme="majorEastAsia" w:eastAsiaTheme="majorEastAsia" w:hAnsiTheme="majorEastAsia" w:hint="eastAsia"/>
        </w:rPr>
        <w:t xml:space="preserve">　　　年　　　月　　　日</w:t>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p>
    <w:p w14:paraId="6ACABC18" w14:textId="57BD630C" w:rsidR="00886163" w:rsidRPr="00513B1D" w:rsidRDefault="00C2734C" w:rsidP="00C94200">
      <w:pPr>
        <w:jc w:val="left"/>
        <w:rPr>
          <w:rFonts w:asciiTheme="majorEastAsia" w:eastAsiaTheme="majorEastAsia" w:hAnsiTheme="majorEastAsia"/>
        </w:rPr>
      </w:pPr>
      <w:r>
        <w:rPr>
          <w:rFonts w:asciiTheme="majorEastAsia" w:eastAsiaTheme="majorEastAsia" w:hAnsiTheme="majorEastAsia"/>
        </w:rPr>
        <w:tab/>
      </w:r>
      <w:r>
        <w:rPr>
          <w:rFonts w:asciiTheme="majorEastAsia" w:eastAsiaTheme="majorEastAsia" w:hAnsiTheme="majorEastAsia"/>
        </w:rPr>
        <w:tab/>
      </w:r>
      <w:r w:rsidR="00886163" w:rsidRPr="00513B1D">
        <w:rPr>
          <w:rFonts w:asciiTheme="majorEastAsia" w:eastAsiaTheme="majorEastAsia" w:hAnsiTheme="majorEastAsia" w:hint="eastAsia"/>
        </w:rPr>
        <w:t xml:space="preserve">国立大学法人　山口大学医学部附属病院長　　</w:t>
      </w:r>
      <w:del w:id="10" w:author="me223@yamaguchi-u.ac.jp" w:date="2024-05-08T12:08:00Z">
        <w:r w:rsidR="002C2B9C" w:rsidRPr="00513B1D" w:rsidDel="005A60C1">
          <w:rPr>
            <w:rFonts w:asciiTheme="majorEastAsia" w:eastAsiaTheme="majorEastAsia" w:hAnsiTheme="majorEastAsia" w:hint="eastAsia"/>
          </w:rPr>
          <w:delText>杉野　法広</w:delText>
        </w:r>
      </w:del>
      <w:ins w:id="11" w:author="me223@yamaguchi-u.ac.jp" w:date="2024-05-08T12:08:00Z">
        <w:r w:rsidR="005A60C1">
          <w:rPr>
            <w:rFonts w:asciiTheme="majorEastAsia" w:eastAsiaTheme="majorEastAsia" w:hAnsiTheme="majorEastAsia" w:hint="eastAsia"/>
          </w:rPr>
          <w:t>松永　和人</w:t>
        </w:r>
      </w:ins>
      <w:bookmarkStart w:id="12" w:name="_GoBack"/>
      <w:bookmarkEnd w:id="12"/>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p>
    <w:p w14:paraId="7E9ED82E" w14:textId="77777777" w:rsidR="00886163" w:rsidRPr="00513B1D" w:rsidRDefault="00886163" w:rsidP="00C94200">
      <w:pPr>
        <w:jc w:val="left"/>
        <w:rPr>
          <w:rFonts w:asciiTheme="majorEastAsia" w:eastAsiaTheme="majorEastAsia" w:hAnsiTheme="majorEastAsia"/>
        </w:rPr>
      </w:pPr>
      <w:r w:rsidRPr="00513B1D">
        <w:rPr>
          <w:rFonts w:asciiTheme="majorEastAsia" w:eastAsiaTheme="majorEastAsia" w:hAnsiTheme="majorEastAsia"/>
        </w:rPr>
        <w:lastRenderedPageBreak/>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r w:rsidRPr="00513B1D">
        <w:rPr>
          <w:rFonts w:asciiTheme="majorEastAsia" w:eastAsiaTheme="majorEastAsia" w:hAnsiTheme="majorEastAsia"/>
        </w:rPr>
        <w:tab/>
      </w:r>
    </w:p>
    <w:p w14:paraId="2ED85978" w14:textId="77777777" w:rsidR="00886163" w:rsidRPr="00513B1D" w:rsidRDefault="00C2734C" w:rsidP="00C2734C">
      <w:pPr>
        <w:tabs>
          <w:tab w:val="left" w:pos="284"/>
        </w:tabs>
        <w:ind w:firstLineChars="100" w:firstLine="210"/>
        <w:jc w:val="left"/>
        <w:rPr>
          <w:rFonts w:asciiTheme="majorEastAsia" w:eastAsiaTheme="majorEastAsia" w:hAnsiTheme="majorEastAsia"/>
        </w:rPr>
      </w:pPr>
      <w:r>
        <w:rPr>
          <w:rFonts w:asciiTheme="majorEastAsia" w:eastAsiaTheme="majorEastAsia" w:hAnsiTheme="majorEastAsia" w:hint="eastAsia"/>
        </w:rPr>
        <w:t>西暦</w:t>
      </w:r>
      <w:r w:rsidR="00886163" w:rsidRPr="00513B1D">
        <w:rPr>
          <w:rFonts w:asciiTheme="majorEastAsia" w:eastAsiaTheme="majorEastAsia" w:hAnsiTheme="majorEastAsia" w:hint="eastAsia"/>
        </w:rPr>
        <w:t xml:space="preserve">　　　　年　　　月　　　日</w:t>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p>
    <w:p w14:paraId="3CED14B4" w14:textId="77777777" w:rsidR="00474A2A" w:rsidRPr="00513B1D" w:rsidRDefault="00C2734C" w:rsidP="00C94200">
      <w:pPr>
        <w:jc w:val="left"/>
        <w:rPr>
          <w:rFonts w:asciiTheme="majorEastAsia" w:eastAsiaTheme="majorEastAsia" w:hAnsiTheme="majorEastAsia"/>
        </w:rPr>
      </w:pPr>
      <w:r>
        <w:rPr>
          <w:rFonts w:asciiTheme="majorEastAsia" w:eastAsiaTheme="majorEastAsia" w:hAnsiTheme="majorEastAsia"/>
        </w:rPr>
        <w:tab/>
      </w:r>
      <w:r>
        <w:rPr>
          <w:rFonts w:asciiTheme="majorEastAsia" w:eastAsiaTheme="majorEastAsia" w:hAnsiTheme="majorEastAsia"/>
        </w:rPr>
        <w:tab/>
      </w:r>
      <w:r w:rsidR="00BF2621" w:rsidRPr="00513B1D">
        <w:rPr>
          <w:rFonts w:asciiTheme="majorEastAsia" w:eastAsiaTheme="majorEastAsia" w:hAnsiTheme="majorEastAsia" w:hint="eastAsia"/>
        </w:rPr>
        <w:t>治験責任医師　　　●●</w:t>
      </w:r>
      <w:r w:rsidR="00F37918" w:rsidRPr="00513B1D">
        <w:rPr>
          <w:rFonts w:asciiTheme="majorEastAsia" w:eastAsiaTheme="majorEastAsia" w:hAnsiTheme="majorEastAsia" w:hint="eastAsia"/>
        </w:rPr>
        <w:t>●●</w:t>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r w:rsidR="00886163" w:rsidRPr="00513B1D">
        <w:rPr>
          <w:rFonts w:asciiTheme="majorEastAsia" w:eastAsiaTheme="majorEastAsia" w:hAnsiTheme="majorEastAsia"/>
        </w:rPr>
        <w:tab/>
      </w:r>
    </w:p>
    <w:sectPr w:rsidR="00474A2A" w:rsidRPr="00513B1D" w:rsidSect="00886163">
      <w:headerReference w:type="default" r:id="rId8"/>
      <w:pgSz w:w="11906" w:h="16838"/>
      <w:pgMar w:top="1418" w:right="851" w:bottom="624" w:left="1134" w:header="284" w:footer="170" w:gutter="0"/>
      <w:cols w:space="425"/>
      <w:docGrid w:type="lines"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Tomoko Kondo" w:date="2020-04-24T16:24:00Z" w:initials="TK">
    <w:p w14:paraId="6783A84B" w14:textId="77777777" w:rsidR="00C2734C" w:rsidRPr="00C2734C" w:rsidRDefault="00C2734C">
      <w:pPr>
        <w:pStyle w:val="aa"/>
      </w:pPr>
      <w:r>
        <w:rPr>
          <w:rStyle w:val="a9"/>
        </w:rPr>
        <w:annotationRef/>
      </w:r>
      <w:r>
        <w:rPr>
          <w:rStyle w:val="a9"/>
        </w:rPr>
        <w:annotationRef/>
      </w:r>
      <w:r>
        <w:t>該当が無い場合は</w:t>
      </w:r>
      <w:r>
        <w:rPr>
          <w:rFonts w:hint="eastAsia"/>
        </w:rPr>
        <w:t>「</w:t>
      </w:r>
      <w:r>
        <w:t>該当無し</w:t>
      </w:r>
      <w:r>
        <w:rPr>
          <w:rFonts w:hint="eastAsia"/>
        </w:rPr>
        <w:t>」と記載してください。</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83A84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E3E08" w14:textId="77777777" w:rsidR="00287A69" w:rsidRDefault="00287A69" w:rsidP="00886163">
      <w:r>
        <w:separator/>
      </w:r>
    </w:p>
  </w:endnote>
  <w:endnote w:type="continuationSeparator" w:id="0">
    <w:p w14:paraId="03041987" w14:textId="77777777" w:rsidR="00287A69" w:rsidRDefault="00287A69" w:rsidP="00886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AA521" w14:textId="77777777" w:rsidR="00287A69" w:rsidRDefault="00287A69" w:rsidP="00886163">
      <w:r>
        <w:separator/>
      </w:r>
    </w:p>
  </w:footnote>
  <w:footnote w:type="continuationSeparator" w:id="0">
    <w:p w14:paraId="6F5E6B7B" w14:textId="77777777" w:rsidR="00287A69" w:rsidRDefault="00287A69" w:rsidP="008861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79"/>
      <w:gridCol w:w="992"/>
      <w:gridCol w:w="2400"/>
    </w:tblGrid>
    <w:tr w:rsidR="00195908" w14:paraId="48467D43" w14:textId="77777777" w:rsidTr="00945EB1">
      <w:trPr>
        <w:trHeight w:hRule="exact" w:val="264"/>
      </w:trPr>
      <w:tc>
        <w:tcPr>
          <w:tcW w:w="6379" w:type="dxa"/>
          <w:tcBorders>
            <w:top w:val="nil"/>
            <w:left w:val="nil"/>
            <w:bottom w:val="nil"/>
            <w:right w:val="single" w:sz="12" w:space="0" w:color="auto"/>
          </w:tcBorders>
          <w:vAlign w:val="center"/>
          <w:hideMark/>
        </w:tcPr>
        <w:p w14:paraId="32D8856F" w14:textId="77777777" w:rsidR="00195908" w:rsidRPr="00513B1D" w:rsidRDefault="00195908" w:rsidP="00195908">
          <w:pPr>
            <w:autoSpaceDE w:val="0"/>
            <w:autoSpaceDN w:val="0"/>
            <w:snapToGrid w:val="0"/>
            <w:rPr>
              <w:rFonts w:asciiTheme="majorEastAsia" w:eastAsiaTheme="majorEastAsia" w:hAnsiTheme="majorEastAsia"/>
              <w:sz w:val="18"/>
              <w:szCs w:val="18"/>
            </w:rPr>
          </w:pPr>
          <w:r w:rsidRPr="00513B1D">
            <w:rPr>
              <w:rFonts w:asciiTheme="majorEastAsia" w:eastAsiaTheme="majorEastAsia" w:hAnsiTheme="majorEastAsia" w:hint="eastAsia"/>
              <w:sz w:val="18"/>
              <w:szCs w:val="18"/>
            </w:rPr>
            <w:t>山口大学様式</w:t>
          </w:r>
          <w:r w:rsidRPr="00513B1D">
            <w:rPr>
              <w:rFonts w:asciiTheme="majorEastAsia" w:eastAsiaTheme="majorEastAsia" w:hAnsiTheme="majorEastAsia"/>
              <w:sz w:val="18"/>
              <w:szCs w:val="18"/>
            </w:rPr>
            <w:t xml:space="preserve"> </w:t>
          </w:r>
          <w:r w:rsidRPr="00513B1D">
            <w:rPr>
              <w:rFonts w:asciiTheme="majorEastAsia" w:eastAsiaTheme="majorEastAsia" w:hAnsiTheme="majorEastAsia" w:hint="eastAsia"/>
              <w:sz w:val="18"/>
              <w:szCs w:val="18"/>
            </w:rPr>
            <w:t>契</w:t>
          </w:r>
          <w:r w:rsidRPr="00513B1D">
            <w:rPr>
              <w:rFonts w:asciiTheme="majorEastAsia" w:eastAsiaTheme="majorEastAsia" w:hAnsiTheme="majorEastAsia"/>
              <w:sz w:val="18"/>
              <w:szCs w:val="18"/>
            </w:rPr>
            <w:t>-1</w:t>
          </w:r>
        </w:p>
      </w:tc>
      <w:tc>
        <w:tcPr>
          <w:tcW w:w="992" w:type="dxa"/>
          <w:tcBorders>
            <w:top w:val="single" w:sz="12" w:space="0" w:color="auto"/>
            <w:left w:val="single" w:sz="12" w:space="0" w:color="auto"/>
            <w:bottom w:val="single" w:sz="4" w:space="0" w:color="auto"/>
            <w:right w:val="single" w:sz="4" w:space="0" w:color="auto"/>
          </w:tcBorders>
          <w:vAlign w:val="center"/>
          <w:hideMark/>
        </w:tcPr>
        <w:p w14:paraId="3783D51B" w14:textId="77777777" w:rsidR="00195908" w:rsidRPr="00513B1D" w:rsidRDefault="00195908" w:rsidP="00195908">
          <w:pPr>
            <w:autoSpaceDE w:val="0"/>
            <w:autoSpaceDN w:val="0"/>
            <w:snapToGrid w:val="0"/>
            <w:jc w:val="center"/>
            <w:rPr>
              <w:rFonts w:ascii="ＭＳ ゴシック" w:eastAsia="ＭＳ ゴシック" w:hAnsi="ＭＳ ゴシック"/>
              <w:sz w:val="18"/>
              <w:szCs w:val="18"/>
            </w:rPr>
          </w:pPr>
          <w:r w:rsidRPr="00513B1D">
            <w:rPr>
              <w:rFonts w:ascii="ＭＳ ゴシック" w:eastAsia="ＭＳ ゴシック" w:hAnsi="ＭＳ ゴシック" w:hint="eastAsia"/>
              <w:sz w:val="18"/>
              <w:szCs w:val="18"/>
            </w:rPr>
            <w:t>整理番号</w:t>
          </w:r>
        </w:p>
      </w:tc>
      <w:tc>
        <w:tcPr>
          <w:tcW w:w="2400" w:type="dxa"/>
          <w:tcBorders>
            <w:top w:val="single" w:sz="12" w:space="0" w:color="auto"/>
            <w:left w:val="single" w:sz="4" w:space="0" w:color="auto"/>
            <w:bottom w:val="single" w:sz="4" w:space="0" w:color="auto"/>
            <w:right w:val="single" w:sz="12" w:space="0" w:color="auto"/>
          </w:tcBorders>
          <w:vAlign w:val="center"/>
        </w:tcPr>
        <w:p w14:paraId="57934838" w14:textId="77777777" w:rsidR="00195908" w:rsidRPr="00513B1D" w:rsidRDefault="00195908" w:rsidP="00195908">
          <w:pPr>
            <w:autoSpaceDE w:val="0"/>
            <w:autoSpaceDN w:val="0"/>
            <w:snapToGrid w:val="0"/>
            <w:rPr>
              <w:rFonts w:ascii="ＭＳ ゴシック" w:eastAsia="ＭＳ ゴシック" w:hAnsi="ＭＳ ゴシック"/>
              <w:sz w:val="18"/>
              <w:szCs w:val="18"/>
            </w:rPr>
          </w:pPr>
        </w:p>
      </w:tc>
    </w:tr>
    <w:tr w:rsidR="00195908" w14:paraId="33CDC1B8" w14:textId="77777777" w:rsidTr="00945EB1">
      <w:trPr>
        <w:trHeight w:hRule="exact" w:val="264"/>
      </w:trPr>
      <w:tc>
        <w:tcPr>
          <w:tcW w:w="6379" w:type="dxa"/>
          <w:tcBorders>
            <w:top w:val="nil"/>
            <w:left w:val="nil"/>
            <w:bottom w:val="nil"/>
            <w:right w:val="single" w:sz="12" w:space="0" w:color="auto"/>
          </w:tcBorders>
          <w:vAlign w:val="center"/>
          <w:hideMark/>
        </w:tcPr>
        <w:p w14:paraId="534042EA" w14:textId="77777777" w:rsidR="00195908" w:rsidRPr="00066DF3" w:rsidRDefault="00195908" w:rsidP="00195908">
          <w:pPr>
            <w:autoSpaceDE w:val="0"/>
            <w:autoSpaceDN w:val="0"/>
            <w:snapToGrid w:val="0"/>
            <w:rPr>
              <w:rFonts w:hAnsi="ＭＳ ゴシック"/>
              <w:sz w:val="18"/>
              <w:szCs w:val="18"/>
            </w:rPr>
          </w:pPr>
        </w:p>
      </w:tc>
      <w:tc>
        <w:tcPr>
          <w:tcW w:w="992" w:type="dxa"/>
          <w:vMerge w:val="restart"/>
          <w:tcBorders>
            <w:top w:val="single" w:sz="4" w:space="0" w:color="auto"/>
            <w:left w:val="single" w:sz="12" w:space="0" w:color="auto"/>
            <w:bottom w:val="single" w:sz="4" w:space="0" w:color="auto"/>
            <w:right w:val="single" w:sz="4" w:space="0" w:color="auto"/>
          </w:tcBorders>
          <w:vAlign w:val="center"/>
          <w:hideMark/>
        </w:tcPr>
        <w:p w14:paraId="6353E119" w14:textId="77777777" w:rsidR="00195908" w:rsidRPr="00513B1D" w:rsidRDefault="00195908" w:rsidP="00195908">
          <w:pPr>
            <w:autoSpaceDE w:val="0"/>
            <w:autoSpaceDN w:val="0"/>
            <w:snapToGrid w:val="0"/>
            <w:jc w:val="center"/>
            <w:rPr>
              <w:rFonts w:ascii="ＭＳ ゴシック" w:eastAsia="ＭＳ ゴシック" w:hAnsi="ＭＳ ゴシック"/>
              <w:sz w:val="18"/>
              <w:szCs w:val="18"/>
            </w:rPr>
          </w:pPr>
          <w:r w:rsidRPr="00513B1D">
            <w:rPr>
              <w:rFonts w:ascii="ＭＳ ゴシック" w:eastAsia="ＭＳ ゴシック" w:hAnsi="ＭＳ ゴシック" w:hint="eastAsia"/>
              <w:sz w:val="18"/>
              <w:szCs w:val="18"/>
            </w:rPr>
            <w:t>区分</w:t>
          </w:r>
        </w:p>
      </w:tc>
      <w:tc>
        <w:tcPr>
          <w:tcW w:w="2400" w:type="dxa"/>
          <w:tcBorders>
            <w:top w:val="single" w:sz="4" w:space="0" w:color="auto"/>
            <w:left w:val="single" w:sz="4" w:space="0" w:color="auto"/>
            <w:bottom w:val="single" w:sz="4" w:space="0" w:color="auto"/>
            <w:right w:val="single" w:sz="12" w:space="0" w:color="auto"/>
          </w:tcBorders>
          <w:vAlign w:val="center"/>
        </w:tcPr>
        <w:p w14:paraId="23EF70F9" w14:textId="77777777" w:rsidR="00195908" w:rsidRPr="00513B1D" w:rsidRDefault="00C23836" w:rsidP="00C23836">
          <w:pPr>
            <w:autoSpaceDE w:val="0"/>
            <w:autoSpaceDN w:val="0"/>
            <w:snapToGrid w:val="0"/>
            <w:rPr>
              <w:rFonts w:ascii="ＭＳ ゴシック" w:eastAsia="ＭＳ ゴシック" w:hAnsi="ＭＳ ゴシック"/>
              <w:sz w:val="18"/>
              <w:szCs w:val="18"/>
            </w:rPr>
          </w:pPr>
          <w:r w:rsidRPr="00513B1D">
            <w:rPr>
              <w:rFonts w:ascii="ＭＳ ゴシック" w:eastAsia="ＭＳ ゴシック" w:hAnsi="ＭＳ ゴシック" w:hint="eastAsia"/>
              <w:sz w:val="18"/>
              <w:szCs w:val="18"/>
            </w:rPr>
            <w:t>■</w:t>
          </w:r>
          <w:r w:rsidR="00195908" w:rsidRPr="00513B1D">
            <w:rPr>
              <w:rFonts w:ascii="ＭＳ ゴシック" w:eastAsia="ＭＳ ゴシック" w:hAnsi="ＭＳ ゴシック" w:hint="eastAsia"/>
              <w:sz w:val="18"/>
              <w:szCs w:val="18"/>
            </w:rPr>
            <w:t>治験</w:t>
          </w:r>
        </w:p>
      </w:tc>
    </w:tr>
    <w:tr w:rsidR="00195908" w14:paraId="4FA70996" w14:textId="77777777" w:rsidTr="00945EB1">
      <w:trPr>
        <w:trHeight w:hRule="exact" w:val="264"/>
      </w:trPr>
      <w:tc>
        <w:tcPr>
          <w:tcW w:w="6379" w:type="dxa"/>
          <w:tcBorders>
            <w:top w:val="nil"/>
            <w:left w:val="nil"/>
            <w:bottom w:val="nil"/>
            <w:right w:val="single" w:sz="12" w:space="0" w:color="auto"/>
          </w:tcBorders>
          <w:vAlign w:val="center"/>
          <w:hideMark/>
        </w:tcPr>
        <w:p w14:paraId="778D91B2" w14:textId="77777777" w:rsidR="00195908" w:rsidRPr="00066DF3" w:rsidRDefault="00195908" w:rsidP="00195908">
          <w:pPr>
            <w:autoSpaceDE w:val="0"/>
            <w:autoSpaceDN w:val="0"/>
            <w:snapToGrid w:val="0"/>
            <w:rPr>
              <w:rFonts w:hAnsi="ＭＳ ゴシック"/>
              <w:sz w:val="18"/>
              <w:szCs w:val="18"/>
            </w:rPr>
          </w:pPr>
        </w:p>
      </w:tc>
      <w:tc>
        <w:tcPr>
          <w:tcW w:w="992" w:type="dxa"/>
          <w:vMerge/>
          <w:tcBorders>
            <w:top w:val="single" w:sz="4" w:space="0" w:color="auto"/>
            <w:left w:val="single" w:sz="12" w:space="0" w:color="auto"/>
            <w:bottom w:val="single" w:sz="12" w:space="0" w:color="auto"/>
            <w:right w:val="single" w:sz="4" w:space="0" w:color="auto"/>
          </w:tcBorders>
          <w:vAlign w:val="center"/>
          <w:hideMark/>
        </w:tcPr>
        <w:p w14:paraId="0D1B6269" w14:textId="77777777" w:rsidR="00195908" w:rsidRPr="00513B1D" w:rsidRDefault="00195908" w:rsidP="00195908">
          <w:pPr>
            <w:autoSpaceDE w:val="0"/>
            <w:autoSpaceDN w:val="0"/>
            <w:snapToGrid w:val="0"/>
            <w:jc w:val="center"/>
            <w:rPr>
              <w:rFonts w:ascii="ＭＳ ゴシック" w:eastAsia="ＭＳ ゴシック" w:hAnsi="ＭＳ ゴシック"/>
              <w:sz w:val="18"/>
              <w:szCs w:val="18"/>
            </w:rPr>
          </w:pPr>
        </w:p>
      </w:tc>
      <w:tc>
        <w:tcPr>
          <w:tcW w:w="2400" w:type="dxa"/>
          <w:tcBorders>
            <w:top w:val="single" w:sz="4" w:space="0" w:color="auto"/>
            <w:left w:val="single" w:sz="4" w:space="0" w:color="auto"/>
            <w:bottom w:val="single" w:sz="12" w:space="0" w:color="auto"/>
            <w:right w:val="single" w:sz="12" w:space="0" w:color="auto"/>
          </w:tcBorders>
          <w:vAlign w:val="center"/>
        </w:tcPr>
        <w:p w14:paraId="6E9B1CA6" w14:textId="77777777" w:rsidR="00195908" w:rsidRPr="00513B1D" w:rsidRDefault="00C23836" w:rsidP="00C23836">
          <w:pPr>
            <w:autoSpaceDE w:val="0"/>
            <w:autoSpaceDN w:val="0"/>
            <w:snapToGrid w:val="0"/>
            <w:rPr>
              <w:rFonts w:ascii="ＭＳ ゴシック" w:eastAsia="ＭＳ ゴシック" w:hAnsi="ＭＳ ゴシック"/>
              <w:sz w:val="18"/>
              <w:szCs w:val="18"/>
            </w:rPr>
          </w:pPr>
          <w:r w:rsidRPr="00513B1D">
            <w:rPr>
              <w:rFonts w:ascii="ＭＳ ゴシック" w:eastAsia="ＭＳ ゴシック" w:hAnsi="ＭＳ ゴシック" w:hint="eastAsia"/>
              <w:sz w:val="18"/>
              <w:szCs w:val="18"/>
            </w:rPr>
            <w:t>■</w:t>
          </w:r>
          <w:r w:rsidR="00195908" w:rsidRPr="00513B1D">
            <w:rPr>
              <w:rFonts w:ascii="ＭＳ ゴシック" w:eastAsia="ＭＳ ゴシック" w:hAnsi="ＭＳ ゴシック" w:hint="eastAsia"/>
              <w:sz w:val="18"/>
              <w:szCs w:val="18"/>
            </w:rPr>
            <w:t>医薬品</w:t>
          </w:r>
        </w:p>
      </w:tc>
    </w:tr>
  </w:tbl>
  <w:p w14:paraId="56278DF1" w14:textId="77777777" w:rsidR="00195908" w:rsidRPr="00195908" w:rsidRDefault="00195908" w:rsidP="00886163">
    <w:pPr>
      <w:pStyle w:val="a3"/>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oko Kondo">
    <w15:presenceInfo w15:providerId="Windows Live" w15:userId="c2d42643552f0dd2"/>
  </w15:person>
  <w15:person w15:author="me223@yamaguchi-u.ac.jp">
    <w15:presenceInfo w15:providerId="None" w15:userId="me223@yamaguchi-u.ac.j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163"/>
    <w:rsid w:val="00011134"/>
    <w:rsid w:val="00013C62"/>
    <w:rsid w:val="00017DFD"/>
    <w:rsid w:val="00017FFE"/>
    <w:rsid w:val="000270B5"/>
    <w:rsid w:val="00027EBF"/>
    <w:rsid w:val="000350E8"/>
    <w:rsid w:val="000449C8"/>
    <w:rsid w:val="00055D85"/>
    <w:rsid w:val="000573E7"/>
    <w:rsid w:val="0006540C"/>
    <w:rsid w:val="00070ACF"/>
    <w:rsid w:val="000761C2"/>
    <w:rsid w:val="00077182"/>
    <w:rsid w:val="00080619"/>
    <w:rsid w:val="000856C7"/>
    <w:rsid w:val="000A0E4D"/>
    <w:rsid w:val="000A156C"/>
    <w:rsid w:val="000A1B0B"/>
    <w:rsid w:val="000A2299"/>
    <w:rsid w:val="000B046F"/>
    <w:rsid w:val="000B7463"/>
    <w:rsid w:val="000C0B38"/>
    <w:rsid w:val="000C0E00"/>
    <w:rsid w:val="000C2F43"/>
    <w:rsid w:val="000C4309"/>
    <w:rsid w:val="000C7A75"/>
    <w:rsid w:val="000D066C"/>
    <w:rsid w:val="000E4FD9"/>
    <w:rsid w:val="000F5830"/>
    <w:rsid w:val="000F691D"/>
    <w:rsid w:val="00101308"/>
    <w:rsid w:val="00104684"/>
    <w:rsid w:val="00111ED4"/>
    <w:rsid w:val="00112554"/>
    <w:rsid w:val="001336C6"/>
    <w:rsid w:val="001549A2"/>
    <w:rsid w:val="00154A06"/>
    <w:rsid w:val="001607AA"/>
    <w:rsid w:val="00164D53"/>
    <w:rsid w:val="0017000A"/>
    <w:rsid w:val="0017648C"/>
    <w:rsid w:val="00181FFE"/>
    <w:rsid w:val="00182F1E"/>
    <w:rsid w:val="00187090"/>
    <w:rsid w:val="00195908"/>
    <w:rsid w:val="001A5F80"/>
    <w:rsid w:val="001A6349"/>
    <w:rsid w:val="001B1165"/>
    <w:rsid w:val="001B52B0"/>
    <w:rsid w:val="001B5395"/>
    <w:rsid w:val="001C2E6C"/>
    <w:rsid w:val="001C7E00"/>
    <w:rsid w:val="001D177C"/>
    <w:rsid w:val="001D7BAD"/>
    <w:rsid w:val="001F2F4F"/>
    <w:rsid w:val="001F7AB1"/>
    <w:rsid w:val="00204457"/>
    <w:rsid w:val="00213136"/>
    <w:rsid w:val="00215A32"/>
    <w:rsid w:val="00216A7A"/>
    <w:rsid w:val="0022017A"/>
    <w:rsid w:val="002206A5"/>
    <w:rsid w:val="002316E8"/>
    <w:rsid w:val="002348FA"/>
    <w:rsid w:val="00246FD7"/>
    <w:rsid w:val="00246FEE"/>
    <w:rsid w:val="00250033"/>
    <w:rsid w:val="00256365"/>
    <w:rsid w:val="00267DF8"/>
    <w:rsid w:val="00271A72"/>
    <w:rsid w:val="00285E4B"/>
    <w:rsid w:val="00286119"/>
    <w:rsid w:val="00287A69"/>
    <w:rsid w:val="002937A2"/>
    <w:rsid w:val="00297661"/>
    <w:rsid w:val="002A365C"/>
    <w:rsid w:val="002A54A3"/>
    <w:rsid w:val="002B3DE7"/>
    <w:rsid w:val="002C009C"/>
    <w:rsid w:val="002C2B9C"/>
    <w:rsid w:val="002D3211"/>
    <w:rsid w:val="002E11D9"/>
    <w:rsid w:val="002F7F03"/>
    <w:rsid w:val="00300FDA"/>
    <w:rsid w:val="00301499"/>
    <w:rsid w:val="00303F54"/>
    <w:rsid w:val="0030597E"/>
    <w:rsid w:val="003201A4"/>
    <w:rsid w:val="00321D31"/>
    <w:rsid w:val="00327D68"/>
    <w:rsid w:val="00327DAA"/>
    <w:rsid w:val="00347D6C"/>
    <w:rsid w:val="00350BCB"/>
    <w:rsid w:val="00357EE3"/>
    <w:rsid w:val="00360937"/>
    <w:rsid w:val="00374013"/>
    <w:rsid w:val="0039056A"/>
    <w:rsid w:val="00393B78"/>
    <w:rsid w:val="00395F91"/>
    <w:rsid w:val="00397361"/>
    <w:rsid w:val="003A2F39"/>
    <w:rsid w:val="003C2449"/>
    <w:rsid w:val="003D1C54"/>
    <w:rsid w:val="003D4A11"/>
    <w:rsid w:val="003D6217"/>
    <w:rsid w:val="003E11BD"/>
    <w:rsid w:val="003F08A0"/>
    <w:rsid w:val="003F2200"/>
    <w:rsid w:val="004136DB"/>
    <w:rsid w:val="00421E04"/>
    <w:rsid w:val="0042270C"/>
    <w:rsid w:val="00422A8F"/>
    <w:rsid w:val="0042739F"/>
    <w:rsid w:val="00442A02"/>
    <w:rsid w:val="00444B28"/>
    <w:rsid w:val="00445C50"/>
    <w:rsid w:val="00446D9C"/>
    <w:rsid w:val="0045493B"/>
    <w:rsid w:val="00454AF9"/>
    <w:rsid w:val="0046019B"/>
    <w:rsid w:val="00461896"/>
    <w:rsid w:val="004623D5"/>
    <w:rsid w:val="004677DA"/>
    <w:rsid w:val="00470993"/>
    <w:rsid w:val="00474A2A"/>
    <w:rsid w:val="004818B6"/>
    <w:rsid w:val="004863F9"/>
    <w:rsid w:val="004943A1"/>
    <w:rsid w:val="004961C8"/>
    <w:rsid w:val="004A1B79"/>
    <w:rsid w:val="004A36F1"/>
    <w:rsid w:val="004B5D14"/>
    <w:rsid w:val="004C14CC"/>
    <w:rsid w:val="004C2D9F"/>
    <w:rsid w:val="004D24DD"/>
    <w:rsid w:val="004D27DF"/>
    <w:rsid w:val="004F3AEC"/>
    <w:rsid w:val="005004CB"/>
    <w:rsid w:val="00500F5E"/>
    <w:rsid w:val="0050277C"/>
    <w:rsid w:val="00513B1D"/>
    <w:rsid w:val="00515F1A"/>
    <w:rsid w:val="00525593"/>
    <w:rsid w:val="00534C1E"/>
    <w:rsid w:val="005366C8"/>
    <w:rsid w:val="005403CB"/>
    <w:rsid w:val="00541ECC"/>
    <w:rsid w:val="00546C6D"/>
    <w:rsid w:val="005479FB"/>
    <w:rsid w:val="00552973"/>
    <w:rsid w:val="00561914"/>
    <w:rsid w:val="0056400B"/>
    <w:rsid w:val="00567EFC"/>
    <w:rsid w:val="00577A1F"/>
    <w:rsid w:val="005807E8"/>
    <w:rsid w:val="00580ECE"/>
    <w:rsid w:val="00583F15"/>
    <w:rsid w:val="0059112A"/>
    <w:rsid w:val="00591E55"/>
    <w:rsid w:val="005962BE"/>
    <w:rsid w:val="005972FC"/>
    <w:rsid w:val="005A1013"/>
    <w:rsid w:val="005A60C1"/>
    <w:rsid w:val="005B71EE"/>
    <w:rsid w:val="005B7E5D"/>
    <w:rsid w:val="005C0212"/>
    <w:rsid w:val="005C15B1"/>
    <w:rsid w:val="005C2FDB"/>
    <w:rsid w:val="005D5E5F"/>
    <w:rsid w:val="005E7B02"/>
    <w:rsid w:val="005F0DF5"/>
    <w:rsid w:val="005F4615"/>
    <w:rsid w:val="005F4D82"/>
    <w:rsid w:val="005F533E"/>
    <w:rsid w:val="0060272A"/>
    <w:rsid w:val="00602F13"/>
    <w:rsid w:val="006107B8"/>
    <w:rsid w:val="00611A93"/>
    <w:rsid w:val="00621616"/>
    <w:rsid w:val="0062593C"/>
    <w:rsid w:val="00633050"/>
    <w:rsid w:val="00635A85"/>
    <w:rsid w:val="00636BDF"/>
    <w:rsid w:val="0063726C"/>
    <w:rsid w:val="006415A5"/>
    <w:rsid w:val="00642078"/>
    <w:rsid w:val="00642BFE"/>
    <w:rsid w:val="006459E4"/>
    <w:rsid w:val="00661DB4"/>
    <w:rsid w:val="00663218"/>
    <w:rsid w:val="00664824"/>
    <w:rsid w:val="0067481F"/>
    <w:rsid w:val="0067697D"/>
    <w:rsid w:val="00677390"/>
    <w:rsid w:val="00683EC5"/>
    <w:rsid w:val="00685C09"/>
    <w:rsid w:val="00695EC5"/>
    <w:rsid w:val="006A6F7B"/>
    <w:rsid w:val="006A7CFA"/>
    <w:rsid w:val="006B03F4"/>
    <w:rsid w:val="006B1868"/>
    <w:rsid w:val="006B1B9A"/>
    <w:rsid w:val="006D1FA2"/>
    <w:rsid w:val="006D34D8"/>
    <w:rsid w:val="006D555A"/>
    <w:rsid w:val="006D7E4F"/>
    <w:rsid w:val="006E50F4"/>
    <w:rsid w:val="006E7060"/>
    <w:rsid w:val="006F67D6"/>
    <w:rsid w:val="006F7535"/>
    <w:rsid w:val="00701CEF"/>
    <w:rsid w:val="00702AA3"/>
    <w:rsid w:val="007058A5"/>
    <w:rsid w:val="0073125B"/>
    <w:rsid w:val="0073264D"/>
    <w:rsid w:val="00740833"/>
    <w:rsid w:val="00744E0C"/>
    <w:rsid w:val="0075302C"/>
    <w:rsid w:val="00755CF3"/>
    <w:rsid w:val="00763DB2"/>
    <w:rsid w:val="00764D1A"/>
    <w:rsid w:val="0077044D"/>
    <w:rsid w:val="00770E4D"/>
    <w:rsid w:val="007710E9"/>
    <w:rsid w:val="00771CE1"/>
    <w:rsid w:val="00771EF2"/>
    <w:rsid w:val="007902B8"/>
    <w:rsid w:val="007B0098"/>
    <w:rsid w:val="007B6188"/>
    <w:rsid w:val="007C098F"/>
    <w:rsid w:val="007C3A3A"/>
    <w:rsid w:val="007F1BAE"/>
    <w:rsid w:val="007F38C4"/>
    <w:rsid w:val="007F4FBB"/>
    <w:rsid w:val="007F5E54"/>
    <w:rsid w:val="00807C58"/>
    <w:rsid w:val="008130F3"/>
    <w:rsid w:val="0081717F"/>
    <w:rsid w:val="008213D0"/>
    <w:rsid w:val="0082454E"/>
    <w:rsid w:val="0082554D"/>
    <w:rsid w:val="0082774C"/>
    <w:rsid w:val="00834BE3"/>
    <w:rsid w:val="008420DD"/>
    <w:rsid w:val="00842191"/>
    <w:rsid w:val="008429E7"/>
    <w:rsid w:val="0084381F"/>
    <w:rsid w:val="008441C2"/>
    <w:rsid w:val="00844258"/>
    <w:rsid w:val="0085256E"/>
    <w:rsid w:val="0085571C"/>
    <w:rsid w:val="00864D8B"/>
    <w:rsid w:val="00872702"/>
    <w:rsid w:val="0088064E"/>
    <w:rsid w:val="00882816"/>
    <w:rsid w:val="008839DE"/>
    <w:rsid w:val="00883FEB"/>
    <w:rsid w:val="008840D1"/>
    <w:rsid w:val="00886163"/>
    <w:rsid w:val="008909AD"/>
    <w:rsid w:val="00893E98"/>
    <w:rsid w:val="008965C2"/>
    <w:rsid w:val="008969D8"/>
    <w:rsid w:val="008A2B05"/>
    <w:rsid w:val="008B254E"/>
    <w:rsid w:val="008B6A5A"/>
    <w:rsid w:val="008C0899"/>
    <w:rsid w:val="008C09A2"/>
    <w:rsid w:val="008E0B2D"/>
    <w:rsid w:val="008E645C"/>
    <w:rsid w:val="008F5A66"/>
    <w:rsid w:val="009050C8"/>
    <w:rsid w:val="00917F47"/>
    <w:rsid w:val="00924154"/>
    <w:rsid w:val="0092630D"/>
    <w:rsid w:val="0093324E"/>
    <w:rsid w:val="009368B4"/>
    <w:rsid w:val="00941753"/>
    <w:rsid w:val="00942EC8"/>
    <w:rsid w:val="00943FBE"/>
    <w:rsid w:val="00945EB1"/>
    <w:rsid w:val="00952896"/>
    <w:rsid w:val="00952BDC"/>
    <w:rsid w:val="00952E14"/>
    <w:rsid w:val="00953CB3"/>
    <w:rsid w:val="00964216"/>
    <w:rsid w:val="00965082"/>
    <w:rsid w:val="00977F77"/>
    <w:rsid w:val="00990EBE"/>
    <w:rsid w:val="009912F5"/>
    <w:rsid w:val="0099726B"/>
    <w:rsid w:val="009A1518"/>
    <w:rsid w:val="009B0658"/>
    <w:rsid w:val="009C4D6D"/>
    <w:rsid w:val="009C7720"/>
    <w:rsid w:val="009D708C"/>
    <w:rsid w:val="009E0985"/>
    <w:rsid w:val="009E5885"/>
    <w:rsid w:val="009E7FC0"/>
    <w:rsid w:val="009F6AEB"/>
    <w:rsid w:val="00A0371D"/>
    <w:rsid w:val="00A05F8C"/>
    <w:rsid w:val="00A0684F"/>
    <w:rsid w:val="00A16225"/>
    <w:rsid w:val="00A22ABF"/>
    <w:rsid w:val="00A231C3"/>
    <w:rsid w:val="00A238A6"/>
    <w:rsid w:val="00A30991"/>
    <w:rsid w:val="00A351BC"/>
    <w:rsid w:val="00A35FE1"/>
    <w:rsid w:val="00A4527E"/>
    <w:rsid w:val="00A575CA"/>
    <w:rsid w:val="00A61A45"/>
    <w:rsid w:val="00A61DE0"/>
    <w:rsid w:val="00A6289F"/>
    <w:rsid w:val="00A63AFA"/>
    <w:rsid w:val="00A71006"/>
    <w:rsid w:val="00A73D37"/>
    <w:rsid w:val="00A748D1"/>
    <w:rsid w:val="00A752A1"/>
    <w:rsid w:val="00A7654E"/>
    <w:rsid w:val="00A8596A"/>
    <w:rsid w:val="00A902D3"/>
    <w:rsid w:val="00A92A0B"/>
    <w:rsid w:val="00A93012"/>
    <w:rsid w:val="00AA30E2"/>
    <w:rsid w:val="00AA3108"/>
    <w:rsid w:val="00AA4964"/>
    <w:rsid w:val="00AA5EE2"/>
    <w:rsid w:val="00AA7BAA"/>
    <w:rsid w:val="00AB393D"/>
    <w:rsid w:val="00AD7537"/>
    <w:rsid w:val="00AE2E9E"/>
    <w:rsid w:val="00AE7711"/>
    <w:rsid w:val="00AF1B27"/>
    <w:rsid w:val="00AF5CC8"/>
    <w:rsid w:val="00AF75A5"/>
    <w:rsid w:val="00AF7BC3"/>
    <w:rsid w:val="00B052DC"/>
    <w:rsid w:val="00B123FB"/>
    <w:rsid w:val="00B15D26"/>
    <w:rsid w:val="00B16EB2"/>
    <w:rsid w:val="00B178C5"/>
    <w:rsid w:val="00B31760"/>
    <w:rsid w:val="00B332D8"/>
    <w:rsid w:val="00B36825"/>
    <w:rsid w:val="00B47A31"/>
    <w:rsid w:val="00B5443D"/>
    <w:rsid w:val="00B60436"/>
    <w:rsid w:val="00B73D5D"/>
    <w:rsid w:val="00B77F3C"/>
    <w:rsid w:val="00B80B38"/>
    <w:rsid w:val="00B83B53"/>
    <w:rsid w:val="00BA238F"/>
    <w:rsid w:val="00BA39CF"/>
    <w:rsid w:val="00BA5087"/>
    <w:rsid w:val="00BA6452"/>
    <w:rsid w:val="00BB0301"/>
    <w:rsid w:val="00BB1526"/>
    <w:rsid w:val="00BC0B7A"/>
    <w:rsid w:val="00BC316A"/>
    <w:rsid w:val="00BF2621"/>
    <w:rsid w:val="00C1107B"/>
    <w:rsid w:val="00C214BE"/>
    <w:rsid w:val="00C23836"/>
    <w:rsid w:val="00C2734C"/>
    <w:rsid w:val="00C37E7C"/>
    <w:rsid w:val="00C432AF"/>
    <w:rsid w:val="00C43309"/>
    <w:rsid w:val="00C479E0"/>
    <w:rsid w:val="00C63A60"/>
    <w:rsid w:val="00C66518"/>
    <w:rsid w:val="00C7186C"/>
    <w:rsid w:val="00C77C2E"/>
    <w:rsid w:val="00C77E17"/>
    <w:rsid w:val="00C85053"/>
    <w:rsid w:val="00C92DA3"/>
    <w:rsid w:val="00C94200"/>
    <w:rsid w:val="00C974FC"/>
    <w:rsid w:val="00CA1E04"/>
    <w:rsid w:val="00CA2F0D"/>
    <w:rsid w:val="00CA4E72"/>
    <w:rsid w:val="00CB32D1"/>
    <w:rsid w:val="00CB7972"/>
    <w:rsid w:val="00CD5093"/>
    <w:rsid w:val="00CE12CA"/>
    <w:rsid w:val="00CE3AA4"/>
    <w:rsid w:val="00D0358F"/>
    <w:rsid w:val="00D07721"/>
    <w:rsid w:val="00D119FC"/>
    <w:rsid w:val="00D11C45"/>
    <w:rsid w:val="00D35449"/>
    <w:rsid w:val="00D424B0"/>
    <w:rsid w:val="00D5451F"/>
    <w:rsid w:val="00D56340"/>
    <w:rsid w:val="00D56D72"/>
    <w:rsid w:val="00D64442"/>
    <w:rsid w:val="00D70E9B"/>
    <w:rsid w:val="00D81D44"/>
    <w:rsid w:val="00D834A1"/>
    <w:rsid w:val="00D84D93"/>
    <w:rsid w:val="00D920B4"/>
    <w:rsid w:val="00DA4AB7"/>
    <w:rsid w:val="00DB46F0"/>
    <w:rsid w:val="00DC2F40"/>
    <w:rsid w:val="00DD08A7"/>
    <w:rsid w:val="00DD27F3"/>
    <w:rsid w:val="00DD6B27"/>
    <w:rsid w:val="00DE30B2"/>
    <w:rsid w:val="00DE528E"/>
    <w:rsid w:val="00DF2984"/>
    <w:rsid w:val="00DF6E7E"/>
    <w:rsid w:val="00E015CD"/>
    <w:rsid w:val="00E0228E"/>
    <w:rsid w:val="00E0511E"/>
    <w:rsid w:val="00E20532"/>
    <w:rsid w:val="00E20ED9"/>
    <w:rsid w:val="00E231D6"/>
    <w:rsid w:val="00E242F3"/>
    <w:rsid w:val="00E24FCC"/>
    <w:rsid w:val="00E27756"/>
    <w:rsid w:val="00E30E66"/>
    <w:rsid w:val="00E34DCF"/>
    <w:rsid w:val="00E35A91"/>
    <w:rsid w:val="00E42EC0"/>
    <w:rsid w:val="00E459C7"/>
    <w:rsid w:val="00E50319"/>
    <w:rsid w:val="00E61C66"/>
    <w:rsid w:val="00E62889"/>
    <w:rsid w:val="00E748AF"/>
    <w:rsid w:val="00E808D2"/>
    <w:rsid w:val="00E90EBD"/>
    <w:rsid w:val="00E91664"/>
    <w:rsid w:val="00E94DD4"/>
    <w:rsid w:val="00E96574"/>
    <w:rsid w:val="00EA5990"/>
    <w:rsid w:val="00EC56BE"/>
    <w:rsid w:val="00EE5066"/>
    <w:rsid w:val="00EF0328"/>
    <w:rsid w:val="00EF33A1"/>
    <w:rsid w:val="00EF3D20"/>
    <w:rsid w:val="00F0677F"/>
    <w:rsid w:val="00F070C2"/>
    <w:rsid w:val="00F12985"/>
    <w:rsid w:val="00F135A3"/>
    <w:rsid w:val="00F272B7"/>
    <w:rsid w:val="00F31C91"/>
    <w:rsid w:val="00F37918"/>
    <w:rsid w:val="00F4347A"/>
    <w:rsid w:val="00F4586F"/>
    <w:rsid w:val="00F52EF7"/>
    <w:rsid w:val="00F72B74"/>
    <w:rsid w:val="00F72C93"/>
    <w:rsid w:val="00F744F4"/>
    <w:rsid w:val="00F76188"/>
    <w:rsid w:val="00F767BA"/>
    <w:rsid w:val="00F92905"/>
    <w:rsid w:val="00F93F4C"/>
    <w:rsid w:val="00F94DD9"/>
    <w:rsid w:val="00F96924"/>
    <w:rsid w:val="00F96E9E"/>
    <w:rsid w:val="00FA3656"/>
    <w:rsid w:val="00FA73B9"/>
    <w:rsid w:val="00FD2B46"/>
    <w:rsid w:val="00FD7C07"/>
    <w:rsid w:val="00FE1E35"/>
    <w:rsid w:val="00FE285E"/>
    <w:rsid w:val="00FF1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F9D001"/>
  <w15:docId w15:val="{C0B0D1D4-C28F-4B52-877A-F23189941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2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163"/>
    <w:pPr>
      <w:tabs>
        <w:tab w:val="center" w:pos="4252"/>
        <w:tab w:val="right" w:pos="8504"/>
      </w:tabs>
      <w:snapToGrid w:val="0"/>
    </w:pPr>
  </w:style>
  <w:style w:type="character" w:customStyle="1" w:styleId="a4">
    <w:name w:val="ヘッダー (文字)"/>
    <w:basedOn w:val="a0"/>
    <w:link w:val="a3"/>
    <w:uiPriority w:val="99"/>
    <w:rsid w:val="00886163"/>
  </w:style>
  <w:style w:type="paragraph" w:styleId="a5">
    <w:name w:val="footer"/>
    <w:basedOn w:val="a"/>
    <w:link w:val="a6"/>
    <w:uiPriority w:val="99"/>
    <w:unhideWhenUsed/>
    <w:rsid w:val="00886163"/>
    <w:pPr>
      <w:tabs>
        <w:tab w:val="center" w:pos="4252"/>
        <w:tab w:val="right" w:pos="8504"/>
      </w:tabs>
      <w:snapToGrid w:val="0"/>
    </w:pPr>
  </w:style>
  <w:style w:type="character" w:customStyle="1" w:styleId="a6">
    <w:name w:val="フッター (文字)"/>
    <w:basedOn w:val="a0"/>
    <w:link w:val="a5"/>
    <w:uiPriority w:val="99"/>
    <w:rsid w:val="00886163"/>
  </w:style>
  <w:style w:type="paragraph" w:styleId="a7">
    <w:name w:val="Balloon Text"/>
    <w:basedOn w:val="a"/>
    <w:link w:val="a8"/>
    <w:uiPriority w:val="99"/>
    <w:semiHidden/>
    <w:unhideWhenUsed/>
    <w:rsid w:val="00AA496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A4964"/>
    <w:rPr>
      <w:rFonts w:asciiTheme="majorHAnsi" w:eastAsiaTheme="majorEastAsia" w:hAnsiTheme="majorHAnsi" w:cstheme="majorBidi"/>
      <w:sz w:val="18"/>
      <w:szCs w:val="18"/>
    </w:rPr>
  </w:style>
  <w:style w:type="character" w:styleId="a9">
    <w:name w:val="annotation reference"/>
    <w:basedOn w:val="a0"/>
    <w:uiPriority w:val="99"/>
    <w:unhideWhenUsed/>
    <w:rsid w:val="00C2734C"/>
    <w:rPr>
      <w:sz w:val="18"/>
      <w:szCs w:val="18"/>
    </w:rPr>
  </w:style>
  <w:style w:type="paragraph" w:styleId="aa">
    <w:name w:val="annotation text"/>
    <w:basedOn w:val="a"/>
    <w:link w:val="ab"/>
    <w:uiPriority w:val="99"/>
    <w:unhideWhenUsed/>
    <w:rsid w:val="00C2734C"/>
    <w:pPr>
      <w:jc w:val="left"/>
    </w:pPr>
  </w:style>
  <w:style w:type="character" w:customStyle="1" w:styleId="ab">
    <w:name w:val="コメント文字列 (文字)"/>
    <w:basedOn w:val="a0"/>
    <w:link w:val="aa"/>
    <w:uiPriority w:val="99"/>
    <w:rsid w:val="00C2734C"/>
  </w:style>
  <w:style w:type="paragraph" w:styleId="ac">
    <w:name w:val="annotation subject"/>
    <w:basedOn w:val="aa"/>
    <w:next w:val="aa"/>
    <w:link w:val="ad"/>
    <w:uiPriority w:val="99"/>
    <w:semiHidden/>
    <w:unhideWhenUsed/>
    <w:rsid w:val="00C2734C"/>
    <w:rPr>
      <w:b/>
      <w:bCs/>
    </w:rPr>
  </w:style>
  <w:style w:type="character" w:customStyle="1" w:styleId="ad">
    <w:name w:val="コメント内容 (文字)"/>
    <w:basedOn w:val="ab"/>
    <w:link w:val="ac"/>
    <w:uiPriority w:val="99"/>
    <w:semiHidden/>
    <w:rsid w:val="00C273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870</Words>
  <Characters>4962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me223@yamaguchi-u.ac.jp</cp:lastModifiedBy>
  <cp:revision>2</cp:revision>
  <cp:lastPrinted>2019-03-20T07:14:00Z</cp:lastPrinted>
  <dcterms:created xsi:type="dcterms:W3CDTF">2024-05-08T03:08:00Z</dcterms:created>
  <dcterms:modified xsi:type="dcterms:W3CDTF">2024-05-08T03:08:00Z</dcterms:modified>
</cp:coreProperties>
</file>